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40FB4" w14:textId="4C68F633" w:rsidR="003860C4" w:rsidRPr="00F03605" w:rsidRDefault="00F03605" w:rsidP="00EC3045">
      <w:pPr>
        <w:pStyle w:val="SLONormal"/>
        <w:rPr>
          <w:b/>
          <w:bCs/>
          <w:u w:val="single"/>
          <w:lang w:val="fi-FI"/>
        </w:rPr>
      </w:pPr>
      <w:r w:rsidRPr="00F03605">
        <w:rPr>
          <w:b/>
          <w:bCs/>
          <w:u w:val="single"/>
          <w:lang w:val="et-EE"/>
        </w:rPr>
        <w:t xml:space="preserve">Ettepanek </w:t>
      </w:r>
      <w:proofErr w:type="spellStart"/>
      <w:r w:rsidRPr="00F03605">
        <w:rPr>
          <w:b/>
          <w:bCs/>
          <w:u w:val="single"/>
          <w:lang w:val="et-EE"/>
        </w:rPr>
        <w:t>PankrS</w:t>
      </w:r>
      <w:proofErr w:type="spellEnd"/>
      <w:r w:rsidRPr="00F03605">
        <w:rPr>
          <w:b/>
          <w:bCs/>
          <w:u w:val="single"/>
          <w:lang w:val="et-EE"/>
        </w:rPr>
        <w:t xml:space="preserve"> 164 lg 1 muutmiseks</w:t>
      </w:r>
    </w:p>
    <w:p w14:paraId="003788F2" w14:textId="77777777" w:rsidR="00EC3045" w:rsidRDefault="00EC3045" w:rsidP="003860C4">
      <w:pPr>
        <w:pStyle w:val="NCNumbering"/>
        <w:numPr>
          <w:ilvl w:val="0"/>
          <w:numId w:val="0"/>
        </w:numPr>
        <w:rPr>
          <w:rFonts w:asciiTheme="majorHAnsi" w:hAnsiTheme="majorHAnsi" w:cstheme="majorHAnsi"/>
          <w:lang w:val="et-EE"/>
        </w:rPr>
      </w:pPr>
    </w:p>
    <w:p w14:paraId="720B38BE" w14:textId="01D91642" w:rsidR="003860C4" w:rsidRPr="004320F1" w:rsidRDefault="003860C4" w:rsidP="003860C4">
      <w:pPr>
        <w:pStyle w:val="NCNumbering"/>
        <w:numPr>
          <w:ilvl w:val="0"/>
          <w:numId w:val="0"/>
        </w:numPr>
        <w:rPr>
          <w:rFonts w:asciiTheme="majorHAnsi" w:hAnsiTheme="majorHAnsi" w:cstheme="majorHAnsi"/>
          <w:lang w:val="et-EE"/>
        </w:rPr>
      </w:pPr>
      <w:r w:rsidRPr="004320F1">
        <w:rPr>
          <w:rFonts w:asciiTheme="majorHAnsi" w:hAnsiTheme="majorHAnsi" w:cstheme="majorHAnsi"/>
          <w:lang w:val="et-EE"/>
        </w:rPr>
        <w:t>Austatud Riigikogu õiguskomisjoni liikmed</w:t>
      </w:r>
    </w:p>
    <w:p w14:paraId="338CB9E3" w14:textId="77777777" w:rsidR="003860C4" w:rsidRPr="004320F1" w:rsidRDefault="003860C4" w:rsidP="003860C4">
      <w:pPr>
        <w:pStyle w:val="NCNumbering"/>
        <w:numPr>
          <w:ilvl w:val="0"/>
          <w:numId w:val="0"/>
        </w:numPr>
        <w:rPr>
          <w:rFonts w:asciiTheme="majorHAnsi" w:hAnsiTheme="majorHAnsi" w:cstheme="majorHAnsi"/>
          <w:lang w:val="et-EE"/>
        </w:rPr>
      </w:pPr>
    </w:p>
    <w:p w14:paraId="5426EC02" w14:textId="1B41977D" w:rsidR="00C926B1" w:rsidRDefault="002D55B4" w:rsidP="008C4688">
      <w:pPr>
        <w:pStyle w:val="NCNumbering"/>
        <w:numPr>
          <w:ilvl w:val="0"/>
          <w:numId w:val="0"/>
        </w:numPr>
        <w:rPr>
          <w:lang w:val="et-EE"/>
        </w:rPr>
      </w:pPr>
      <w:r>
        <w:rPr>
          <w:lang w:val="et-EE"/>
        </w:rPr>
        <w:t xml:space="preserve">Seoses asjaoluga, et praegu kehtival kujul piirab </w:t>
      </w:r>
      <w:proofErr w:type="spellStart"/>
      <w:r>
        <w:rPr>
          <w:lang w:val="et-EE"/>
        </w:rPr>
        <w:t>PankrS</w:t>
      </w:r>
      <w:proofErr w:type="spellEnd"/>
      <w:r>
        <w:rPr>
          <w:lang w:val="et-EE"/>
        </w:rPr>
        <w:t xml:space="preserve"> § 164 lg 1 märkimisväärselt pankrotivõlgniku õiguseid, tee</w:t>
      </w:r>
      <w:r w:rsidR="00B510AE">
        <w:rPr>
          <w:lang w:val="et-EE"/>
        </w:rPr>
        <w:t xml:space="preserve">b </w:t>
      </w:r>
      <w:r w:rsidR="00B510AE" w:rsidRPr="004320F1">
        <w:rPr>
          <w:lang w:val="et-EE"/>
        </w:rPr>
        <w:t>Aktsiaselts Saaremaa Laevakompanii (edaspidi SLK)</w:t>
      </w:r>
      <w:r w:rsidR="00A03960">
        <w:rPr>
          <w:lang w:val="et-EE"/>
        </w:rPr>
        <w:t xml:space="preserve"> õiguskomisjonile </w:t>
      </w:r>
      <w:r w:rsidR="00A03960" w:rsidRPr="00E2395B">
        <w:rPr>
          <w:lang w:val="et-EE"/>
        </w:rPr>
        <w:t xml:space="preserve">ettepaneku </w:t>
      </w:r>
      <w:r w:rsidR="00031347" w:rsidRPr="00E2395B">
        <w:rPr>
          <w:lang w:val="et-EE"/>
        </w:rPr>
        <w:t>algatada</w:t>
      </w:r>
      <w:r w:rsidR="00031347">
        <w:rPr>
          <w:lang w:val="et-EE"/>
        </w:rPr>
        <w:t xml:space="preserve"> pankrotiseaduse muutmine või teha ettepanek </w:t>
      </w:r>
      <w:r w:rsidR="00031347" w:rsidRPr="00E81A33">
        <w:rPr>
          <w:lang w:val="et-EE"/>
        </w:rPr>
        <w:t>seadusemuudatuse ettevalmistamiseks</w:t>
      </w:r>
      <w:r w:rsidR="00031347">
        <w:rPr>
          <w:lang w:val="et-EE"/>
        </w:rPr>
        <w:t xml:space="preserve"> </w:t>
      </w:r>
      <w:r w:rsidR="00031347" w:rsidRPr="00864041">
        <w:rPr>
          <w:lang w:val="et-EE"/>
        </w:rPr>
        <w:t xml:space="preserve">Justiits-ja </w:t>
      </w:r>
      <w:r w:rsidR="00031347">
        <w:rPr>
          <w:lang w:val="et-EE"/>
        </w:rPr>
        <w:t>D</w:t>
      </w:r>
      <w:r w:rsidR="00031347" w:rsidRPr="00864041">
        <w:rPr>
          <w:lang w:val="et-EE"/>
        </w:rPr>
        <w:t xml:space="preserve">igiministeeriumile. </w:t>
      </w:r>
    </w:p>
    <w:p w14:paraId="69E361E5" w14:textId="321BE497" w:rsidR="00FB2384" w:rsidRPr="008C4688" w:rsidRDefault="00FB2384" w:rsidP="008C4688">
      <w:pPr>
        <w:pStyle w:val="NCNumbering"/>
        <w:numPr>
          <w:ilvl w:val="0"/>
          <w:numId w:val="0"/>
        </w:numPr>
        <w:rPr>
          <w:rFonts w:asciiTheme="majorHAnsi" w:hAnsiTheme="majorHAnsi" w:cstheme="majorHAnsi"/>
          <w:lang w:val="et-EE"/>
        </w:rPr>
      </w:pPr>
      <w:r w:rsidRPr="002A24A2">
        <w:rPr>
          <w:rFonts w:asciiTheme="majorHAnsi" w:hAnsiTheme="majorHAnsi" w:cstheme="majorHAnsi"/>
          <w:lang w:val="et-EE"/>
        </w:rPr>
        <w:t xml:space="preserve">SLK teeb ettepaneku muuta </w:t>
      </w:r>
      <w:proofErr w:type="spellStart"/>
      <w:r w:rsidRPr="002A24A2">
        <w:rPr>
          <w:rFonts w:asciiTheme="majorHAnsi" w:hAnsiTheme="majorHAnsi" w:cstheme="majorHAnsi"/>
          <w:lang w:val="et-EE"/>
        </w:rPr>
        <w:t>PankrS</w:t>
      </w:r>
      <w:proofErr w:type="spellEnd"/>
      <w:r w:rsidRPr="002A24A2">
        <w:rPr>
          <w:rFonts w:asciiTheme="majorHAnsi" w:hAnsiTheme="majorHAnsi" w:cstheme="majorHAnsi"/>
          <w:lang w:val="et-EE"/>
        </w:rPr>
        <w:t xml:space="preserve"> § 164 lg 1 sõnastust järgnevalt: „Võlgnik võib pankrotimenetluse lõpetamist puudutava määruse peale määruskaebuse esitada.“ </w:t>
      </w:r>
    </w:p>
    <w:p w14:paraId="38C40811" w14:textId="17EC7F15" w:rsidR="003860C4" w:rsidRPr="00D01840" w:rsidRDefault="00D01840" w:rsidP="008C4688">
      <w:pPr>
        <w:pStyle w:val="NCNumbering"/>
        <w:numPr>
          <w:ilvl w:val="0"/>
          <w:numId w:val="0"/>
        </w:numPr>
        <w:rPr>
          <w:lang w:val="et-EE"/>
        </w:rPr>
      </w:pPr>
      <w:r>
        <w:rPr>
          <w:lang w:val="et-EE"/>
        </w:rPr>
        <w:t xml:space="preserve">Kehtiva regulatsiooni järgi on ettevõtjal võimalik sattuda olukorda, </w:t>
      </w:r>
      <w:r w:rsidR="003860C4" w:rsidRPr="00D01840">
        <w:rPr>
          <w:lang w:val="et-EE"/>
        </w:rPr>
        <w:t>kus hoolimata maksejõuetuse äralangemisest</w:t>
      </w:r>
      <w:r w:rsidR="00FD7A19" w:rsidRPr="00D01840">
        <w:rPr>
          <w:lang w:val="et-EE"/>
        </w:rPr>
        <w:t xml:space="preserve"> (vara on rohkem kui kohustusi) </w:t>
      </w:r>
      <w:r w:rsidR="003860C4" w:rsidRPr="00D01840">
        <w:rPr>
          <w:lang w:val="et-EE"/>
        </w:rPr>
        <w:t xml:space="preserve">ei ole edasikaebeõiguse puudumise tõttu võimalik pankrotimenetlust </w:t>
      </w:r>
      <w:r>
        <w:rPr>
          <w:lang w:val="et-EE"/>
        </w:rPr>
        <w:t>ühingu</w:t>
      </w:r>
      <w:r w:rsidRPr="00D01840">
        <w:rPr>
          <w:lang w:val="et-EE"/>
        </w:rPr>
        <w:t xml:space="preserve"> </w:t>
      </w:r>
      <w:r w:rsidR="003860C4" w:rsidRPr="00D01840">
        <w:rPr>
          <w:lang w:val="et-EE"/>
        </w:rPr>
        <w:t xml:space="preserve">suhtes lõpetada. Pöördume õiguskomisjoni poole, kuivõrd teie pädevuses on seadusemuudatuse algatamine ja seaduse eelnõu Riigikogus arutamiseks ettevalmistamine (RKKTS § 18 lg 2 ja § 90 lg 1 p 3).  </w:t>
      </w:r>
    </w:p>
    <w:p w14:paraId="53763C68" w14:textId="57A64324" w:rsidR="003860C4" w:rsidRPr="0052450D" w:rsidRDefault="003860C4" w:rsidP="008C4688">
      <w:pPr>
        <w:pStyle w:val="NCNumbering"/>
        <w:numPr>
          <w:ilvl w:val="0"/>
          <w:numId w:val="0"/>
        </w:numPr>
        <w:rPr>
          <w:lang w:val="et-EE"/>
        </w:rPr>
      </w:pPr>
      <w:r w:rsidRPr="00EB1C19">
        <w:rPr>
          <w:lang w:val="et-EE"/>
        </w:rPr>
        <w:t xml:space="preserve">Nimelt on </w:t>
      </w:r>
      <w:proofErr w:type="spellStart"/>
      <w:r w:rsidRPr="00EB1C19">
        <w:rPr>
          <w:lang w:val="et-EE"/>
        </w:rPr>
        <w:t>PankrS</w:t>
      </w:r>
      <w:proofErr w:type="spellEnd"/>
      <w:r w:rsidRPr="00EB1C19">
        <w:rPr>
          <w:lang w:val="et-EE"/>
        </w:rPr>
        <w:t xml:space="preserve"> § 5 lg 1 ja § 164 lg 1 nende koostoimes põhiseaduse vastased osas, milles ei võimalda esitada määruskaebust maakohtu määruse peale, millega jäetakse võlgniku avaldus pankrotimenetluse lõpetamiseks rahuldamata. </w:t>
      </w:r>
      <w:r w:rsidR="0006590D">
        <w:rPr>
          <w:lang w:val="et-EE"/>
        </w:rPr>
        <w:t xml:space="preserve">See tähendab, et kuigi ühing ei pruugi olla maksejõuetuse olukorras, ei saa ta tegeleda </w:t>
      </w:r>
      <w:r w:rsidR="003906BD">
        <w:rPr>
          <w:lang w:val="et-EE"/>
        </w:rPr>
        <w:t xml:space="preserve">majandustegevusega ja tema vara on sisuliselt külmutatud. </w:t>
      </w:r>
      <w:r w:rsidR="004D4C14">
        <w:rPr>
          <w:lang w:val="et-EE"/>
        </w:rPr>
        <w:t>Niisiis</w:t>
      </w:r>
      <w:r w:rsidR="004D4C14" w:rsidRPr="00EB1C19">
        <w:rPr>
          <w:lang w:val="et-EE"/>
        </w:rPr>
        <w:t xml:space="preserve"> jäävad ettevõtjad pankrotimenetluses kaitseta. </w:t>
      </w:r>
      <w:r w:rsidR="004D4C14" w:rsidRPr="004320F1">
        <w:rPr>
          <w:lang w:val="et-EE"/>
        </w:rPr>
        <w:t>Kui ettevõtjal ei ole võimalik õigusloome puudulikkuse tõttu pääseda pankrotist olukorras, kus maksejõuetus on ära langenud (vara on rohkem kui kohustusi), õõnestab see ettevõtja</w:t>
      </w:r>
      <w:r w:rsidR="00B61A60">
        <w:rPr>
          <w:lang w:val="et-EE"/>
        </w:rPr>
        <w:t>te</w:t>
      </w:r>
      <w:r w:rsidR="004D4C14" w:rsidRPr="004320F1">
        <w:rPr>
          <w:lang w:val="et-EE"/>
        </w:rPr>
        <w:t xml:space="preserve"> usaldust riigi vastu. Sellist olukorda ei tohiks õigusriigis tekkida, kus ettevõtja</w:t>
      </w:r>
      <w:r w:rsidR="000415E3">
        <w:rPr>
          <w:lang w:val="et-EE"/>
        </w:rPr>
        <w:t>d</w:t>
      </w:r>
      <w:r w:rsidR="004D4C14" w:rsidRPr="004320F1">
        <w:rPr>
          <w:lang w:val="et-EE"/>
        </w:rPr>
        <w:t xml:space="preserve"> on sellisel moel oma õiguste rikkumise juures kaitsetu</w:t>
      </w:r>
      <w:r w:rsidR="000E3131">
        <w:rPr>
          <w:lang w:val="et-EE"/>
        </w:rPr>
        <w:t>d</w:t>
      </w:r>
      <w:r w:rsidR="004D4C14" w:rsidRPr="004320F1">
        <w:rPr>
          <w:lang w:val="et-EE"/>
        </w:rPr>
        <w:t xml:space="preserve">. On ilmne, et selline situatsioon </w:t>
      </w:r>
      <w:r w:rsidR="0067239E">
        <w:rPr>
          <w:lang w:val="et-EE"/>
        </w:rPr>
        <w:t>kahjustab</w:t>
      </w:r>
      <w:r w:rsidR="004D4C14" w:rsidRPr="004320F1">
        <w:rPr>
          <w:lang w:val="et-EE"/>
        </w:rPr>
        <w:t xml:space="preserve"> kogu ettevõtluskeskkonda, sest kirjeldatud ebaõiglasesse olukorda võib sattuda iga ettevõtja. </w:t>
      </w:r>
      <w:r w:rsidR="00D066E4" w:rsidRPr="0052450D">
        <w:rPr>
          <w:lang w:val="et-EE"/>
        </w:rPr>
        <w:t xml:space="preserve">Kui </w:t>
      </w:r>
      <w:r w:rsidR="004B3D46" w:rsidRPr="0052450D">
        <w:rPr>
          <w:lang w:val="et-EE"/>
        </w:rPr>
        <w:t>Eesti seadusandlus</w:t>
      </w:r>
      <w:r w:rsidR="00D066E4" w:rsidRPr="0052450D">
        <w:rPr>
          <w:lang w:val="et-EE"/>
        </w:rPr>
        <w:t xml:space="preserve"> ei toeta</w:t>
      </w:r>
      <w:r w:rsidR="00C85CD9" w:rsidRPr="0052450D">
        <w:rPr>
          <w:lang w:val="et-EE"/>
        </w:rPr>
        <w:t xml:space="preserve"> ettevõtlust, hakkab see pärssima Eesti majandust, hirmutades eemale nii kohalikke</w:t>
      </w:r>
      <w:r w:rsidR="00B36E2E" w:rsidRPr="0052450D">
        <w:rPr>
          <w:lang w:val="et-EE"/>
        </w:rPr>
        <w:t xml:space="preserve"> ettevõtjaid</w:t>
      </w:r>
      <w:r w:rsidR="00C85CD9" w:rsidRPr="0052450D">
        <w:rPr>
          <w:lang w:val="et-EE"/>
        </w:rPr>
        <w:t xml:space="preserve"> kui ka välis</w:t>
      </w:r>
      <w:r w:rsidR="00B36E2E" w:rsidRPr="0052450D">
        <w:rPr>
          <w:lang w:val="et-EE"/>
        </w:rPr>
        <w:t xml:space="preserve">investoreid. </w:t>
      </w:r>
      <w:r w:rsidR="008B724B" w:rsidRPr="0052450D">
        <w:rPr>
          <w:lang w:val="et-EE"/>
        </w:rPr>
        <w:t>Eesti majanduskeskkonna atraktiivsus on aga Eesti riigile eluliselt oluline.</w:t>
      </w:r>
    </w:p>
    <w:p w14:paraId="79F83F83" w14:textId="35C0D621" w:rsidR="003860C4" w:rsidRPr="004320F1" w:rsidRDefault="00624E8C" w:rsidP="008C4688">
      <w:pPr>
        <w:pStyle w:val="NCNumbering"/>
        <w:numPr>
          <w:ilvl w:val="0"/>
          <w:numId w:val="0"/>
        </w:numPr>
        <w:rPr>
          <w:lang w:val="et-EE"/>
        </w:rPr>
      </w:pPr>
      <w:r w:rsidRPr="004320F1">
        <w:rPr>
          <w:lang w:val="et-EE"/>
        </w:rPr>
        <w:t xml:space="preserve">All on esmalt </w:t>
      </w:r>
      <w:r w:rsidRPr="00516DEE">
        <w:rPr>
          <w:lang w:val="et-EE"/>
        </w:rPr>
        <w:t xml:space="preserve">esitatud põhjendused viidatud </w:t>
      </w:r>
      <w:r w:rsidR="00D25749">
        <w:rPr>
          <w:lang w:val="et-EE"/>
        </w:rPr>
        <w:t xml:space="preserve">pankrotimenetluse </w:t>
      </w:r>
      <w:r w:rsidRPr="00516DEE">
        <w:rPr>
          <w:lang w:val="et-EE"/>
        </w:rPr>
        <w:t>sätete põhiseadusvastasuse kohta. Teiseks</w:t>
      </w:r>
      <w:r w:rsidRPr="004320F1">
        <w:rPr>
          <w:lang w:val="et-EE"/>
        </w:rPr>
        <w:t xml:space="preserve"> on selgitatud SLK </w:t>
      </w:r>
      <w:r w:rsidR="00004BAB">
        <w:rPr>
          <w:lang w:val="et-EE"/>
        </w:rPr>
        <w:t xml:space="preserve">enda </w:t>
      </w:r>
      <w:r w:rsidRPr="004320F1">
        <w:rPr>
          <w:lang w:val="et-EE"/>
        </w:rPr>
        <w:t>olukorda</w:t>
      </w:r>
      <w:r w:rsidR="00F46D52">
        <w:rPr>
          <w:lang w:val="et-EE"/>
        </w:rPr>
        <w:t>, mis näitliku</w:t>
      </w:r>
      <w:r w:rsidR="00D831FE">
        <w:rPr>
          <w:lang w:val="et-EE"/>
        </w:rPr>
        <w:t xml:space="preserve">stab </w:t>
      </w:r>
      <w:r w:rsidR="00CF5445">
        <w:rPr>
          <w:lang w:val="et-EE"/>
        </w:rPr>
        <w:t>ilmekalt</w:t>
      </w:r>
      <w:r w:rsidR="00D831FE">
        <w:rPr>
          <w:lang w:val="et-EE"/>
        </w:rPr>
        <w:t>, ku</w:t>
      </w:r>
      <w:r w:rsidR="00CF5445">
        <w:rPr>
          <w:lang w:val="et-EE"/>
        </w:rPr>
        <w:t>idas</w:t>
      </w:r>
      <w:r w:rsidR="00D831FE">
        <w:rPr>
          <w:lang w:val="et-EE"/>
        </w:rPr>
        <w:t xml:space="preserve"> ühingu suhtes pankrotimenetlust ei lõpetata, kuigi </w:t>
      </w:r>
      <w:r w:rsidR="00924DBE">
        <w:rPr>
          <w:lang w:val="et-EE"/>
        </w:rPr>
        <w:t>pankrotiolukorda tegelikult ei ole</w:t>
      </w:r>
      <w:r w:rsidRPr="004320F1">
        <w:rPr>
          <w:lang w:val="et-EE"/>
        </w:rPr>
        <w:t xml:space="preserve">. Tänaseks on SLK ära tasunud enamuse võlausaldajate nõuetest ja SLK-l on vara rohkem kui kohustusi. Teisisõnu SLK ei ole maksejõuetu </w:t>
      </w:r>
      <w:r w:rsidR="00567ED8" w:rsidRPr="004320F1">
        <w:rPr>
          <w:lang w:val="et-EE"/>
        </w:rPr>
        <w:t>p</w:t>
      </w:r>
      <w:r w:rsidRPr="004320F1">
        <w:rPr>
          <w:lang w:val="et-EE"/>
        </w:rPr>
        <w:t>ankrotiseaduse tähenduses. </w:t>
      </w:r>
      <w:r w:rsidR="00D35856">
        <w:rPr>
          <w:lang w:val="et-EE"/>
        </w:rPr>
        <w:t>SLK p</w:t>
      </w:r>
      <w:r w:rsidRPr="004320F1">
        <w:rPr>
          <w:lang w:val="et-EE"/>
        </w:rPr>
        <w:t xml:space="preserve">ankrotimenetluses on ainult üks võlausaldaja, kelle nõude tunnustamise üle käib vaidlus ringkonnakohtus. Maakohus ei ole nõuet tunnustanud. Ei ole põhjust arvata, et ringkonnakohus teistsuguse otsuse teeks. Seega on SLK vastu üleval veel vaid üks nõue, mille puudumist kohus tõenäoliselt peagi ka lõplikult kinnitab. </w:t>
      </w:r>
      <w:r w:rsidR="00C50608" w:rsidRPr="004320F1">
        <w:rPr>
          <w:lang w:val="et-EE"/>
        </w:rPr>
        <w:t>Samas olenemata sellest, kuidas kohtuvaidlus laheneb – isegi nõude tunnustamise korral, on SLK-l vara rohkem kui kohustusi.</w:t>
      </w:r>
      <w:r w:rsidR="00C50608" w:rsidRPr="004320F1">
        <w:rPr>
          <w:b/>
          <w:bCs/>
          <w:lang w:val="et-EE"/>
        </w:rPr>
        <w:t> </w:t>
      </w:r>
      <w:r w:rsidRPr="004320F1">
        <w:rPr>
          <w:b/>
          <w:bCs/>
          <w:lang w:val="et-EE"/>
        </w:rPr>
        <w:t> </w:t>
      </w:r>
    </w:p>
    <w:p w14:paraId="396DBE3A" w14:textId="219D33FC" w:rsidR="0071417B" w:rsidRPr="004320F1" w:rsidRDefault="003860C4" w:rsidP="008C4688">
      <w:pPr>
        <w:pStyle w:val="NCNumbering"/>
        <w:numPr>
          <w:ilvl w:val="0"/>
          <w:numId w:val="0"/>
        </w:numPr>
        <w:rPr>
          <w:lang w:val="et-EE"/>
        </w:rPr>
      </w:pPr>
      <w:r w:rsidRPr="004320F1">
        <w:rPr>
          <w:lang w:val="et-EE"/>
        </w:rPr>
        <w:t xml:space="preserve">Sellegipoolest ei ole SLK pankrotti menetlev maakohus hoolimata korduvatest avaldustest SLK pankrotimenetlust lõpetanud. </w:t>
      </w:r>
      <w:r w:rsidR="00BB23C3">
        <w:rPr>
          <w:lang w:val="et-EE"/>
        </w:rPr>
        <w:t>Kuna e</w:t>
      </w:r>
      <w:r w:rsidRPr="004320F1">
        <w:rPr>
          <w:lang w:val="et-EE"/>
        </w:rPr>
        <w:t>dasikaebeõigust pankrotiseaduse järgi selles olukorras ei ole</w:t>
      </w:r>
      <w:r w:rsidR="00BB23C3">
        <w:rPr>
          <w:lang w:val="et-EE"/>
        </w:rPr>
        <w:t xml:space="preserve">, </w:t>
      </w:r>
      <w:r w:rsidR="000B4554" w:rsidRPr="004320F1">
        <w:rPr>
          <w:lang w:val="et-EE"/>
        </w:rPr>
        <w:t>on SLK aastaid olnud pankrotis</w:t>
      </w:r>
      <w:r w:rsidR="00160D09" w:rsidRPr="004320F1">
        <w:rPr>
          <w:lang w:val="et-EE"/>
        </w:rPr>
        <w:t>,</w:t>
      </w:r>
      <w:r w:rsidR="000B4554" w:rsidRPr="004320F1">
        <w:rPr>
          <w:lang w:val="et-EE"/>
        </w:rPr>
        <w:t xml:space="preserve"> kuigi pole maksejõuetu (vara ületab kohustusi). </w:t>
      </w:r>
    </w:p>
    <w:p w14:paraId="6A2DA7FD" w14:textId="0C373B68" w:rsidR="003860C4" w:rsidRDefault="003860C4" w:rsidP="008C4688">
      <w:pPr>
        <w:pStyle w:val="NCNumbering"/>
        <w:numPr>
          <w:ilvl w:val="0"/>
          <w:numId w:val="0"/>
        </w:numPr>
        <w:rPr>
          <w:lang w:val="et-EE"/>
        </w:rPr>
      </w:pPr>
      <w:r w:rsidRPr="004320F1">
        <w:rPr>
          <w:lang w:val="et-EE"/>
        </w:rPr>
        <w:t xml:space="preserve">Loodame, et </w:t>
      </w:r>
      <w:r w:rsidR="009918BE" w:rsidRPr="004320F1">
        <w:rPr>
          <w:lang w:val="et-EE"/>
        </w:rPr>
        <w:t>mõistate probleemi tõsidust ja ebaõiglust, mida see ettevõtja</w:t>
      </w:r>
      <w:r w:rsidR="00852C2A">
        <w:rPr>
          <w:lang w:val="et-EE"/>
        </w:rPr>
        <w:t>te</w:t>
      </w:r>
      <w:r w:rsidR="009918BE" w:rsidRPr="004320F1">
        <w:rPr>
          <w:lang w:val="et-EE"/>
        </w:rPr>
        <w:t>le tekitab ning alustate pankrotiseaduse muutmist selle põhiseadusega kooskõlla viimiseks.</w:t>
      </w:r>
      <w:r w:rsidRPr="004320F1">
        <w:rPr>
          <w:lang w:val="et-EE"/>
        </w:rPr>
        <w:t xml:space="preserve"> Sarnase sisuga pöördumised on esitatud ka õiguskantslerile</w:t>
      </w:r>
      <w:r w:rsidR="00B510AE">
        <w:rPr>
          <w:lang w:val="et-EE"/>
        </w:rPr>
        <w:t xml:space="preserve"> ja</w:t>
      </w:r>
      <w:r w:rsidRPr="004320F1">
        <w:rPr>
          <w:lang w:val="et-EE"/>
        </w:rPr>
        <w:t xml:space="preserve"> </w:t>
      </w:r>
      <w:r w:rsidR="00B510AE">
        <w:rPr>
          <w:lang w:val="et-EE"/>
        </w:rPr>
        <w:t>J</w:t>
      </w:r>
      <w:r w:rsidRPr="004320F1">
        <w:rPr>
          <w:lang w:val="et-EE"/>
        </w:rPr>
        <w:t>ustiits</w:t>
      </w:r>
      <w:r w:rsidR="00B510AE">
        <w:rPr>
          <w:lang w:val="et-EE"/>
        </w:rPr>
        <w:t xml:space="preserve">- ja </w:t>
      </w:r>
      <w:r w:rsidR="00F70282">
        <w:rPr>
          <w:lang w:val="et-EE"/>
        </w:rPr>
        <w:t>D</w:t>
      </w:r>
      <w:r w:rsidR="00B510AE">
        <w:rPr>
          <w:lang w:val="et-EE"/>
        </w:rPr>
        <w:t>igi</w:t>
      </w:r>
      <w:r w:rsidRPr="004320F1">
        <w:rPr>
          <w:lang w:val="et-EE"/>
        </w:rPr>
        <w:t xml:space="preserve">ministeeriumile. </w:t>
      </w:r>
      <w:r w:rsidR="00064A43">
        <w:rPr>
          <w:lang w:val="et-EE"/>
        </w:rPr>
        <w:t xml:space="preserve">Juhul kui </w:t>
      </w:r>
      <w:r w:rsidR="009B4FC7">
        <w:rPr>
          <w:lang w:val="et-EE"/>
        </w:rPr>
        <w:t>õigus</w:t>
      </w:r>
      <w:r w:rsidR="00064A43">
        <w:rPr>
          <w:lang w:val="et-EE"/>
        </w:rPr>
        <w:t xml:space="preserve">komisjon peab seda vajalikuks, </w:t>
      </w:r>
      <w:r w:rsidR="009B4FC7">
        <w:rPr>
          <w:lang w:val="et-EE"/>
        </w:rPr>
        <w:t xml:space="preserve">palume küsida arvamust ka Riigikogu põhiseaduskomisjonilt. </w:t>
      </w:r>
      <w:r w:rsidR="0006620F">
        <w:rPr>
          <w:lang w:val="et-EE"/>
        </w:rPr>
        <w:t xml:space="preserve"> </w:t>
      </w:r>
    </w:p>
    <w:p w14:paraId="0E022583" w14:textId="78D3B05F" w:rsidR="008C4688" w:rsidRDefault="008C4688">
      <w:pPr>
        <w:rPr>
          <w:ins w:id="0" w:author="Author"/>
          <w:rFonts w:ascii="Times New Roman" w:eastAsia="Times New Roman" w:hAnsi="Times New Roman" w:cs="Times New Roman"/>
          <w:kern w:val="24"/>
          <w:sz w:val="24"/>
          <w:szCs w:val="24"/>
        </w:rPr>
      </w:pPr>
      <w:ins w:id="1" w:author="Author">
        <w:r>
          <w:br w:type="page"/>
        </w:r>
      </w:ins>
    </w:p>
    <w:p w14:paraId="6C2225BE" w14:textId="77777777" w:rsidR="00D953C9" w:rsidRPr="004320F1" w:rsidRDefault="00D953C9" w:rsidP="00D953C9">
      <w:pPr>
        <w:pStyle w:val="NCNumbering"/>
        <w:numPr>
          <w:ilvl w:val="0"/>
          <w:numId w:val="0"/>
        </w:numPr>
        <w:rPr>
          <w:lang w:val="et-EE"/>
        </w:rPr>
      </w:pPr>
    </w:p>
    <w:p w14:paraId="74928779" w14:textId="6E5B0CDD" w:rsidR="003860C4" w:rsidRPr="00864041" w:rsidRDefault="003860C4" w:rsidP="00421353">
      <w:pPr>
        <w:pStyle w:val="SLONormal"/>
        <w:rPr>
          <w:rFonts w:cstheme="majorHAnsi"/>
          <w:b/>
          <w:bCs/>
          <w:lang w:val="et-EE"/>
        </w:rPr>
      </w:pPr>
      <w:r w:rsidRPr="00864041">
        <w:rPr>
          <w:b/>
          <w:bCs/>
          <w:lang w:val="et-EE"/>
        </w:rPr>
        <w:t xml:space="preserve">Pankrotiseaduse § 5 lg 1 ja § 164 lg 1 </w:t>
      </w:r>
      <w:r w:rsidR="00C10855" w:rsidRPr="00864041">
        <w:rPr>
          <w:b/>
          <w:bCs/>
          <w:lang w:val="et-EE"/>
        </w:rPr>
        <w:t xml:space="preserve">rikuvad pankrotivõlgniku õigusi </w:t>
      </w:r>
    </w:p>
    <w:p w14:paraId="3D1D86E0" w14:textId="21FF3DF4" w:rsidR="00C96FB4" w:rsidRPr="00C96FB4" w:rsidRDefault="00031347" w:rsidP="008C4688">
      <w:pPr>
        <w:pStyle w:val="NCNumbering"/>
        <w:numPr>
          <w:ilvl w:val="0"/>
          <w:numId w:val="0"/>
        </w:numPr>
        <w:rPr>
          <w:lang w:val="et-EE"/>
        </w:rPr>
      </w:pPr>
      <w:r>
        <w:rPr>
          <w:lang w:val="et-EE"/>
        </w:rPr>
        <w:t xml:space="preserve">Praegu kehtival kujul </w:t>
      </w:r>
      <w:r w:rsidR="008974A6">
        <w:rPr>
          <w:lang w:val="et-EE"/>
        </w:rPr>
        <w:t>riivavad</w:t>
      </w:r>
      <w:r w:rsidR="00225177">
        <w:rPr>
          <w:lang w:val="et-EE"/>
        </w:rPr>
        <w:t xml:space="preserve"> </w:t>
      </w:r>
      <w:proofErr w:type="spellStart"/>
      <w:r w:rsidR="00225177">
        <w:rPr>
          <w:lang w:val="et-EE"/>
        </w:rPr>
        <w:t>PankrS</w:t>
      </w:r>
      <w:proofErr w:type="spellEnd"/>
      <w:r w:rsidR="00225177">
        <w:rPr>
          <w:lang w:val="et-EE"/>
        </w:rPr>
        <w:t xml:space="preserve"> </w:t>
      </w:r>
      <w:r w:rsidR="00225177" w:rsidRPr="00225177">
        <w:rPr>
          <w:lang w:val="et-EE"/>
        </w:rPr>
        <w:t>§ 5 lg 1 ja § 164 lg 1</w:t>
      </w:r>
      <w:r w:rsidR="00225177">
        <w:rPr>
          <w:lang w:val="et-EE"/>
        </w:rPr>
        <w:t xml:space="preserve"> koostoimes olulisel</w:t>
      </w:r>
      <w:r w:rsidR="00654C6C">
        <w:rPr>
          <w:lang w:val="et-EE"/>
        </w:rPr>
        <w:t>t</w:t>
      </w:r>
      <w:r w:rsidR="00225177">
        <w:rPr>
          <w:lang w:val="et-EE"/>
        </w:rPr>
        <w:t xml:space="preserve"> pankrotis oleva ühingu õigusi.</w:t>
      </w:r>
      <w:r w:rsidR="00C96FB4">
        <w:rPr>
          <w:lang w:val="et-EE"/>
        </w:rPr>
        <w:t xml:space="preserve"> </w:t>
      </w:r>
      <w:proofErr w:type="spellStart"/>
      <w:r w:rsidR="00C96FB4" w:rsidRPr="00C96FB4">
        <w:rPr>
          <w:lang w:val="et-EE"/>
        </w:rPr>
        <w:t>PankrS</w:t>
      </w:r>
      <w:proofErr w:type="spellEnd"/>
      <w:r w:rsidR="00C96FB4" w:rsidRPr="00C96FB4">
        <w:rPr>
          <w:lang w:val="et-EE"/>
        </w:rPr>
        <w:t xml:space="preserve"> § 159 lg 1 järgi lõpetab kohus pankrotimenetluse võlgniku avalduse alusel, kui võlgnik tõendab, et ta ei ole maksejõuetu.</w:t>
      </w:r>
      <w:r w:rsidR="00C96FB4">
        <w:rPr>
          <w:lang w:val="et-EE"/>
        </w:rPr>
        <w:t xml:space="preserve"> </w:t>
      </w:r>
      <w:proofErr w:type="spellStart"/>
      <w:r w:rsidR="00C96FB4">
        <w:rPr>
          <w:lang w:val="et-EE"/>
        </w:rPr>
        <w:t>PankrS</w:t>
      </w:r>
      <w:proofErr w:type="spellEnd"/>
      <w:r w:rsidR="00C96FB4">
        <w:rPr>
          <w:lang w:val="et-EE"/>
        </w:rPr>
        <w:t xml:space="preserve"> § 164 lg 1 järgi ei ole pankrotivõlgnikul võimalik sellist </w:t>
      </w:r>
      <w:r w:rsidR="00C72F91">
        <w:rPr>
          <w:lang w:val="et-EE"/>
        </w:rPr>
        <w:t>kohtu</w:t>
      </w:r>
      <w:r w:rsidR="00C96FB4">
        <w:rPr>
          <w:lang w:val="et-EE"/>
        </w:rPr>
        <w:t>määrust vaidlustada</w:t>
      </w:r>
      <w:r w:rsidR="0026755A">
        <w:rPr>
          <w:lang w:val="et-EE"/>
        </w:rPr>
        <w:t xml:space="preserve"> (säte lubab määruskaebuse esitada üksnes juhul, kui kohus lõpetab pankrotimenetluse)</w:t>
      </w:r>
      <w:r w:rsidR="00C96FB4">
        <w:rPr>
          <w:lang w:val="et-EE"/>
        </w:rPr>
        <w:t>.</w:t>
      </w:r>
    </w:p>
    <w:p w14:paraId="6FD5A1D7" w14:textId="4524BD6B" w:rsidR="00BE0F31" w:rsidRPr="00C514C0" w:rsidRDefault="00C10855" w:rsidP="008C4688">
      <w:pPr>
        <w:pStyle w:val="NCNumbering"/>
        <w:numPr>
          <w:ilvl w:val="0"/>
          <w:numId w:val="0"/>
        </w:numPr>
        <w:rPr>
          <w:lang w:val="et-EE"/>
        </w:rPr>
      </w:pPr>
      <w:r>
        <w:rPr>
          <w:lang w:val="et-EE"/>
        </w:rPr>
        <w:t>Selliselt riivatakse nii pankrotivõlgniku ettevõtlusvabadust</w:t>
      </w:r>
      <w:r w:rsidR="00F900E5">
        <w:rPr>
          <w:lang w:val="et-EE"/>
        </w:rPr>
        <w:t xml:space="preserve"> </w:t>
      </w:r>
      <w:r w:rsidR="00F900E5" w:rsidRPr="00F900E5">
        <w:rPr>
          <w:lang w:val="et-EE"/>
        </w:rPr>
        <w:t>(PS § 31, § 9 lg 2)</w:t>
      </w:r>
      <w:r>
        <w:rPr>
          <w:lang w:val="et-EE"/>
        </w:rPr>
        <w:t xml:space="preserve">, </w:t>
      </w:r>
      <w:r w:rsidRPr="00F900E5">
        <w:rPr>
          <w:lang w:val="et-EE"/>
        </w:rPr>
        <w:t>omandipõhiõigust</w:t>
      </w:r>
      <w:r w:rsidR="00F900E5" w:rsidRPr="00F900E5">
        <w:rPr>
          <w:lang w:val="et-EE"/>
        </w:rPr>
        <w:t xml:space="preserve"> </w:t>
      </w:r>
      <w:r w:rsidR="00F900E5" w:rsidRPr="00864041">
        <w:rPr>
          <w:lang w:val="et-EE"/>
        </w:rPr>
        <w:t>(PS § 32)</w:t>
      </w:r>
      <w:r>
        <w:rPr>
          <w:lang w:val="et-EE"/>
        </w:rPr>
        <w:t xml:space="preserve"> kui ka kohtukaebeõigust</w:t>
      </w:r>
      <w:r w:rsidR="00F900E5">
        <w:rPr>
          <w:lang w:val="et-EE"/>
        </w:rPr>
        <w:t xml:space="preserve"> (</w:t>
      </w:r>
      <w:r w:rsidR="00F900E5" w:rsidRPr="00F900E5">
        <w:rPr>
          <w:lang w:val="et-EE"/>
        </w:rPr>
        <w:t>PS § 15 ja § 24 lg 5)</w:t>
      </w:r>
      <w:r>
        <w:rPr>
          <w:lang w:val="et-EE"/>
        </w:rPr>
        <w:t xml:space="preserve">. </w:t>
      </w:r>
      <w:r w:rsidR="00C514C0" w:rsidRPr="00C514C0">
        <w:rPr>
          <w:lang w:val="et-EE"/>
        </w:rPr>
        <w:t xml:space="preserve">Riive on õigustatud, kui </w:t>
      </w:r>
      <w:r w:rsidR="00C514C0">
        <w:rPr>
          <w:lang w:val="et-EE"/>
        </w:rPr>
        <w:t xml:space="preserve">sel on legitiimne eesmärk ning riive on selle eesmärgi saavutamiseks </w:t>
      </w:r>
      <w:r w:rsidR="00C514C0" w:rsidRPr="004320F1">
        <w:rPr>
          <w:lang w:val="et-EE"/>
        </w:rPr>
        <w:t>sobiv, vajalik ja mõõdukas vahend</w:t>
      </w:r>
      <w:r w:rsidR="00C514C0">
        <w:rPr>
          <w:lang w:val="et-EE"/>
        </w:rPr>
        <w:t xml:space="preserve"> (PS § 11)</w:t>
      </w:r>
      <w:r w:rsidR="00C514C0" w:rsidRPr="004320F1">
        <w:rPr>
          <w:lang w:val="et-EE"/>
        </w:rPr>
        <w:t>.</w:t>
      </w:r>
      <w:r w:rsidR="00C514C0" w:rsidRPr="004320F1">
        <w:rPr>
          <w:rStyle w:val="FootnoteReference"/>
          <w:lang w:val="et-EE"/>
        </w:rPr>
        <w:footnoteReference w:id="1"/>
      </w:r>
    </w:p>
    <w:p w14:paraId="6037297C" w14:textId="621A1DCA" w:rsidR="0052578A" w:rsidRDefault="0075731C" w:rsidP="008C4688">
      <w:pPr>
        <w:pStyle w:val="NCNumbering"/>
        <w:numPr>
          <w:ilvl w:val="0"/>
          <w:numId w:val="0"/>
        </w:numPr>
        <w:rPr>
          <w:lang w:val="et-EE"/>
        </w:rPr>
      </w:pPr>
      <w:r w:rsidRPr="004320F1">
        <w:rPr>
          <w:lang w:val="et-EE"/>
        </w:rPr>
        <w:t>Riive eesmärgiks saab pidada kohtute koormuse vähendami</w:t>
      </w:r>
      <w:r w:rsidR="001659D8" w:rsidRPr="004320F1">
        <w:rPr>
          <w:lang w:val="et-EE"/>
        </w:rPr>
        <w:t>st (menetlusökonoomiat)</w:t>
      </w:r>
      <w:r w:rsidRPr="004320F1">
        <w:rPr>
          <w:lang w:val="et-EE"/>
        </w:rPr>
        <w:t xml:space="preserve">. </w:t>
      </w:r>
      <w:r w:rsidR="0052578A">
        <w:rPr>
          <w:lang w:val="et-EE"/>
        </w:rPr>
        <w:t>Iseenesest on selline eesmärk põhiseadusega koosk</w:t>
      </w:r>
      <w:r w:rsidR="00E23A2F">
        <w:rPr>
          <w:lang w:val="et-EE"/>
        </w:rPr>
        <w:t>õ</w:t>
      </w:r>
      <w:r w:rsidR="0052578A">
        <w:rPr>
          <w:lang w:val="et-EE"/>
        </w:rPr>
        <w:t>las</w:t>
      </w:r>
      <w:r w:rsidR="00E23A2F" w:rsidRPr="004320F1">
        <w:rPr>
          <w:vertAlign w:val="superscript"/>
          <w:lang w:val="et-EE"/>
        </w:rPr>
        <w:footnoteReference w:id="2"/>
      </w:r>
      <w:r w:rsidR="0052578A">
        <w:rPr>
          <w:lang w:val="et-EE"/>
        </w:rPr>
        <w:t xml:space="preserve"> ja seega legitiimne.</w:t>
      </w:r>
    </w:p>
    <w:p w14:paraId="1D2BEFBB" w14:textId="48BA37AC" w:rsidR="00B752F2" w:rsidRPr="004320F1" w:rsidRDefault="00BB1191" w:rsidP="008C4688">
      <w:pPr>
        <w:pStyle w:val="NCNumbering"/>
        <w:numPr>
          <w:ilvl w:val="0"/>
          <w:numId w:val="0"/>
        </w:numPr>
        <w:rPr>
          <w:lang w:val="et-EE"/>
        </w:rPr>
      </w:pPr>
      <w:r w:rsidRPr="004320F1">
        <w:rPr>
          <w:lang w:val="et-EE"/>
        </w:rPr>
        <w:t xml:space="preserve">Riivet võib pidada sobivaks, sest piirang aitab kaasa kohtute koormuse vähendamisele. </w:t>
      </w:r>
      <w:r w:rsidR="002A68E3" w:rsidRPr="004320F1">
        <w:rPr>
          <w:lang w:val="et-EE"/>
        </w:rPr>
        <w:t>Edasikaebeõiguse piiramine (mitte täielik välistamine) oleks vähem riivav, kuid ei saavutaks eesmärki samaväärselt. Seega on riive vajalik.</w:t>
      </w:r>
    </w:p>
    <w:p w14:paraId="6C756B10" w14:textId="7D90FA2A" w:rsidR="005E6CBF" w:rsidRPr="004320F1" w:rsidRDefault="005E6CBF" w:rsidP="008C4688">
      <w:pPr>
        <w:pStyle w:val="NCNumbering"/>
        <w:numPr>
          <w:ilvl w:val="0"/>
          <w:numId w:val="0"/>
        </w:numPr>
        <w:rPr>
          <w:lang w:val="et-EE"/>
        </w:rPr>
      </w:pPr>
      <w:r w:rsidRPr="004320F1">
        <w:rPr>
          <w:lang w:val="et-EE"/>
        </w:rPr>
        <w:t>Pankrotimenetluse jätkamine maksevõimelise isiku suhtes ei ole proportsionaalne meede. Piirang riivab intensiivselt kaebeõigust, omandipõhiõigust ja ettevõtlusvabadust, samas kui selle panus</w:t>
      </w:r>
      <w:r w:rsidR="00A12263" w:rsidRPr="004320F1">
        <w:rPr>
          <w:lang w:val="et-EE"/>
        </w:rPr>
        <w:t xml:space="preserve"> legitiimse</w:t>
      </w:r>
      <w:r w:rsidR="002051A8" w:rsidRPr="004320F1">
        <w:rPr>
          <w:lang w:val="et-EE"/>
        </w:rPr>
        <w:t xml:space="preserve"> eesmärgi saavutamisse</w:t>
      </w:r>
      <w:r w:rsidRPr="004320F1">
        <w:rPr>
          <w:lang w:val="et-EE"/>
        </w:rPr>
        <w:t xml:space="preserve"> </w:t>
      </w:r>
      <w:r w:rsidR="002051A8" w:rsidRPr="004320F1">
        <w:rPr>
          <w:lang w:val="et-EE"/>
        </w:rPr>
        <w:t>(</w:t>
      </w:r>
      <w:r w:rsidRPr="004320F1">
        <w:rPr>
          <w:lang w:val="et-EE"/>
        </w:rPr>
        <w:t>kohtute koormuse vähendamisse</w:t>
      </w:r>
      <w:r w:rsidR="002051A8" w:rsidRPr="004320F1">
        <w:rPr>
          <w:lang w:val="et-EE"/>
        </w:rPr>
        <w:t>)</w:t>
      </w:r>
      <w:r w:rsidRPr="004320F1">
        <w:rPr>
          <w:lang w:val="et-EE"/>
        </w:rPr>
        <w:t xml:space="preserve"> on minimaalne.</w:t>
      </w:r>
    </w:p>
    <w:p w14:paraId="6F994503" w14:textId="67C797E8" w:rsidR="005E6CBF" w:rsidRPr="004320F1" w:rsidRDefault="005E6CBF" w:rsidP="008C4688">
      <w:pPr>
        <w:pStyle w:val="NCNumbering"/>
        <w:numPr>
          <w:ilvl w:val="0"/>
          <w:numId w:val="0"/>
        </w:numPr>
        <w:rPr>
          <w:lang w:val="et-EE"/>
        </w:rPr>
      </w:pPr>
      <w:r w:rsidRPr="004320F1">
        <w:rPr>
          <w:lang w:val="et-EE"/>
        </w:rPr>
        <w:t>Pärast pankroti väljakuulutamist kaotab võlgnik õiguse oma vara käsutada (</w:t>
      </w:r>
      <w:proofErr w:type="spellStart"/>
      <w:r w:rsidRPr="004320F1">
        <w:rPr>
          <w:lang w:val="et-EE"/>
        </w:rPr>
        <w:t>PankrS</w:t>
      </w:r>
      <w:proofErr w:type="spellEnd"/>
      <w:r w:rsidRPr="004320F1">
        <w:rPr>
          <w:lang w:val="et-EE"/>
        </w:rPr>
        <w:t xml:space="preserve"> § 36), ettevõtlusvabadus taandub nullini. Kuigi pankrotihaldur valitseb vara, ei tegele ta ettevõtlusega ega teeni tulu võlgniku jaoks</w:t>
      </w:r>
      <w:r w:rsidR="00374696" w:rsidRPr="004320F1">
        <w:rPr>
          <w:lang w:val="et-EE"/>
        </w:rPr>
        <w:t>, vaid viib läbi pankrotimenetlust</w:t>
      </w:r>
      <w:r w:rsidR="003A4A83" w:rsidRPr="004320F1">
        <w:rPr>
          <w:lang w:val="et-EE"/>
        </w:rPr>
        <w:t xml:space="preserve"> </w:t>
      </w:r>
      <w:r w:rsidR="003A4A83" w:rsidRPr="004320F1">
        <w:rPr>
          <w:lang w:val="et-EE" w:eastAsia="et-EE"/>
        </w:rPr>
        <w:t>(</w:t>
      </w:r>
      <w:proofErr w:type="spellStart"/>
      <w:r w:rsidR="003A4A83" w:rsidRPr="004320F1">
        <w:rPr>
          <w:lang w:val="et-EE" w:eastAsia="et-EE"/>
        </w:rPr>
        <w:t>PankrS</w:t>
      </w:r>
      <w:proofErr w:type="spellEnd"/>
      <w:r w:rsidR="003A4A83" w:rsidRPr="004320F1">
        <w:rPr>
          <w:lang w:val="et-EE" w:eastAsia="et-EE"/>
        </w:rPr>
        <w:t xml:space="preserve"> § 54)</w:t>
      </w:r>
      <w:r w:rsidRPr="004320F1">
        <w:rPr>
          <w:lang w:val="et-EE"/>
        </w:rPr>
        <w:t xml:space="preserve">. </w:t>
      </w:r>
      <w:r w:rsidR="00D962EB" w:rsidRPr="004320F1">
        <w:rPr>
          <w:lang w:val="et-EE"/>
        </w:rPr>
        <w:t xml:space="preserve">Kui </w:t>
      </w:r>
      <w:r w:rsidR="001C2CAF" w:rsidRPr="004320F1">
        <w:rPr>
          <w:lang w:val="et-EE"/>
        </w:rPr>
        <w:t>võlgnik</w:t>
      </w:r>
      <w:r w:rsidR="00D962EB" w:rsidRPr="004320F1">
        <w:rPr>
          <w:lang w:val="et-EE"/>
        </w:rPr>
        <w:t xml:space="preserve"> on maksejõuetu, on selline riive võlausaldajate huvide kaitset arvestades põhjendatud. </w:t>
      </w:r>
      <w:r w:rsidRPr="004320F1">
        <w:rPr>
          <w:lang w:val="et-EE"/>
        </w:rPr>
        <w:t>Kui isik on maksevõimeline, muutub selline riive põhjendamatuks</w:t>
      </w:r>
      <w:r w:rsidR="00D64058" w:rsidRPr="004320F1">
        <w:rPr>
          <w:lang w:val="et-EE"/>
        </w:rPr>
        <w:t>. Seadus näeb ette, et sel juhul tuleb pankrotimenetlus lõpetada.</w:t>
      </w:r>
      <w:r w:rsidRPr="004320F1">
        <w:rPr>
          <w:lang w:val="et-EE"/>
        </w:rPr>
        <w:t xml:space="preserve"> (</w:t>
      </w:r>
      <w:proofErr w:type="spellStart"/>
      <w:r w:rsidRPr="004320F1">
        <w:rPr>
          <w:lang w:val="et-EE"/>
        </w:rPr>
        <w:t>PankrS</w:t>
      </w:r>
      <w:proofErr w:type="spellEnd"/>
      <w:r w:rsidRPr="004320F1">
        <w:rPr>
          <w:lang w:val="et-EE"/>
        </w:rPr>
        <w:t xml:space="preserve"> § 159 lg 1).</w:t>
      </w:r>
    </w:p>
    <w:p w14:paraId="65F97C33" w14:textId="77777777" w:rsidR="005E6CBF" w:rsidRPr="004320F1" w:rsidRDefault="005E6CBF" w:rsidP="008C4688">
      <w:pPr>
        <w:pStyle w:val="NCNumbering"/>
        <w:numPr>
          <w:ilvl w:val="0"/>
          <w:numId w:val="0"/>
        </w:numPr>
        <w:rPr>
          <w:lang w:val="et-EE"/>
        </w:rPr>
      </w:pPr>
      <w:r w:rsidRPr="004320F1">
        <w:rPr>
          <w:lang w:val="et-EE"/>
        </w:rPr>
        <w:t>Kohtu roll pankrotimenetluses on aktiivne (</w:t>
      </w:r>
      <w:proofErr w:type="spellStart"/>
      <w:r w:rsidRPr="004320F1">
        <w:rPr>
          <w:lang w:val="et-EE"/>
        </w:rPr>
        <w:t>PankrS</w:t>
      </w:r>
      <w:proofErr w:type="spellEnd"/>
      <w:r w:rsidRPr="004320F1">
        <w:rPr>
          <w:lang w:val="et-EE"/>
        </w:rPr>
        <w:t xml:space="preserve"> § 3 lg 3), kuid eksimused – sh passiivsus või tõendite väärhindamine – pole välistatud. Edasikaebeõiguse puudumisel ei saa neid eksimusi parandada, kuigi piirangud isiku õigustele on ulatuslikud.</w:t>
      </w:r>
    </w:p>
    <w:p w14:paraId="1D10BABD" w14:textId="0C3B7950" w:rsidR="00B2270E" w:rsidRPr="00681BCC" w:rsidRDefault="00B2270E" w:rsidP="008C4688">
      <w:pPr>
        <w:pStyle w:val="NCNumbering"/>
        <w:numPr>
          <w:ilvl w:val="0"/>
          <w:numId w:val="0"/>
        </w:numPr>
        <w:rPr>
          <w:rFonts w:asciiTheme="majorHAnsi" w:hAnsiTheme="majorHAnsi" w:cstheme="majorHAnsi"/>
          <w:lang w:val="et-EE"/>
        </w:rPr>
      </w:pPr>
      <w:r w:rsidRPr="00681BCC">
        <w:rPr>
          <w:rFonts w:asciiTheme="majorHAnsi" w:hAnsiTheme="majorHAnsi" w:cstheme="majorHAnsi"/>
          <w:lang w:val="et-EE"/>
        </w:rPr>
        <w:t>Tegemist on eriti intensiivse riivega ka seoses asjaoluga, et äriühinguga seotud isikuid võib samal ajal süüdi mõista pankroti põhjustamises, kuigi objektiivselt ühing pankrotis ei ole. Samuti suure maineriski tõttu – isikutel on keeruline äri teha, kui nendega seotud ühinguid peetakse põhjendamatult pankrotis olevaks.</w:t>
      </w:r>
      <w:r w:rsidRPr="00B2270E">
        <w:rPr>
          <w:rFonts w:ascii="Segoe UI" w:eastAsiaTheme="minorHAnsi" w:hAnsi="Segoe UI" w:cs="Segoe UI"/>
          <w:color w:val="424242"/>
          <w:kern w:val="0"/>
          <w:sz w:val="22"/>
          <w:szCs w:val="22"/>
          <w:shd w:val="clear" w:color="auto" w:fill="FAFAFA"/>
          <w:lang w:val="et-EE"/>
        </w:rPr>
        <w:t xml:space="preserve"> </w:t>
      </w:r>
      <w:r w:rsidRPr="00B2270E">
        <w:rPr>
          <w:rFonts w:asciiTheme="majorHAnsi" w:hAnsiTheme="majorHAnsi" w:cstheme="majorHAnsi"/>
          <w:lang w:val="et-EE"/>
        </w:rPr>
        <w:t>Sedavõrd intensiivset riivet saab õigustada vaid väga kaaluka eesmärgiga.</w:t>
      </w:r>
    </w:p>
    <w:p w14:paraId="0DD90B54" w14:textId="5F9FA9E7" w:rsidR="005F1409" w:rsidRPr="00E845D1" w:rsidRDefault="005E6CBF" w:rsidP="008C4688">
      <w:pPr>
        <w:pStyle w:val="NCNumbering"/>
        <w:numPr>
          <w:ilvl w:val="0"/>
          <w:numId w:val="0"/>
        </w:numPr>
        <w:rPr>
          <w:rFonts w:asciiTheme="majorHAnsi" w:hAnsiTheme="majorHAnsi" w:cstheme="majorHAnsi"/>
          <w:lang w:val="et-EE"/>
        </w:rPr>
      </w:pPr>
      <w:r w:rsidRPr="004320F1">
        <w:rPr>
          <w:lang w:val="et-EE"/>
        </w:rPr>
        <w:t xml:space="preserve">Kohtute töökoormuse vähendamine on legitiimne eesmärk, kuid edasikaebeõiguse piiramine pankrotimenetluses aitab sellele kaasa vaid marginaalselt. Pankrotiasjad moodustavad väikese osa kohtute tööst, ja võlgniku kaebeõigus </w:t>
      </w:r>
      <w:r w:rsidR="00901C29">
        <w:rPr>
          <w:lang w:val="et-EE"/>
        </w:rPr>
        <w:t xml:space="preserve">menetluse lõpetamata jätmisele </w:t>
      </w:r>
      <w:r w:rsidRPr="004320F1">
        <w:rPr>
          <w:lang w:val="et-EE"/>
        </w:rPr>
        <w:t xml:space="preserve">veelgi väiksema osa. </w:t>
      </w:r>
      <w:r w:rsidR="00E37FC6" w:rsidRPr="004320F1">
        <w:rPr>
          <w:lang w:val="et-EE"/>
        </w:rPr>
        <w:t xml:space="preserve">Seega aitab riive kaasa eesmärgi saavutamisele väga vähesel määral, aga riivab väga intensiivselt võlgniku põhiõigused. Järelikult ei ole piirang mõõdukas. </w:t>
      </w:r>
      <w:r w:rsidR="00E37FC6" w:rsidRPr="004320F1">
        <w:rPr>
          <w:rFonts w:asciiTheme="majorHAnsi" w:hAnsiTheme="majorHAnsi" w:cstheme="majorHAnsi"/>
          <w:lang w:val="et-EE"/>
        </w:rPr>
        <w:t>Isik peab saama kaitsta end kohtu võimaliku menetlusnormide eksliku kohaldamise ning ka tõendite ja asjaolude väära hindamise vastu, samuti nende alusel tehtud ebaõigete järelduste suhtes.</w:t>
      </w:r>
    </w:p>
    <w:p w14:paraId="0F322563" w14:textId="61F46F52" w:rsidR="008C4688" w:rsidRDefault="008C4688">
      <w:pPr>
        <w:rPr>
          <w:ins w:id="2" w:author="Author"/>
          <w:rFonts w:asciiTheme="majorHAnsi" w:eastAsia="Times New Roman" w:hAnsiTheme="majorHAnsi" w:cstheme="majorHAnsi"/>
          <w:kern w:val="24"/>
          <w:sz w:val="24"/>
          <w:szCs w:val="24"/>
        </w:rPr>
      </w:pPr>
      <w:ins w:id="3" w:author="Author">
        <w:r>
          <w:rPr>
            <w:rFonts w:asciiTheme="majorHAnsi" w:hAnsiTheme="majorHAnsi" w:cstheme="majorHAnsi"/>
          </w:rPr>
          <w:br w:type="page"/>
        </w:r>
      </w:ins>
    </w:p>
    <w:p w14:paraId="795F99D7" w14:textId="77777777" w:rsidR="000F54C0" w:rsidRPr="00822953" w:rsidRDefault="000F54C0" w:rsidP="00864041">
      <w:pPr>
        <w:pStyle w:val="NCNumbering"/>
        <w:numPr>
          <w:ilvl w:val="0"/>
          <w:numId w:val="0"/>
        </w:numPr>
        <w:rPr>
          <w:rFonts w:asciiTheme="majorHAnsi" w:hAnsiTheme="majorHAnsi" w:cstheme="majorHAnsi"/>
          <w:lang w:val="et-EE"/>
        </w:rPr>
      </w:pPr>
    </w:p>
    <w:p w14:paraId="450ED78A" w14:textId="77777777" w:rsidR="003860C4" w:rsidRPr="008C4688" w:rsidRDefault="003860C4" w:rsidP="00864041">
      <w:pPr>
        <w:pStyle w:val="SLONormal"/>
        <w:rPr>
          <w:bCs/>
          <w:lang w:val="et-EE"/>
        </w:rPr>
      </w:pPr>
      <w:r w:rsidRPr="008C4688">
        <w:rPr>
          <w:b/>
          <w:bCs/>
          <w:lang w:val="et-EE"/>
        </w:rPr>
        <w:t>SLK olukord</w:t>
      </w:r>
    </w:p>
    <w:p w14:paraId="656FA285" w14:textId="77777777" w:rsidR="003860C4" w:rsidRPr="004320F1" w:rsidRDefault="003860C4" w:rsidP="008C4688">
      <w:pPr>
        <w:pStyle w:val="NCNumbering"/>
        <w:numPr>
          <w:ilvl w:val="0"/>
          <w:numId w:val="0"/>
        </w:numPr>
        <w:rPr>
          <w:lang w:val="et-EE"/>
        </w:rPr>
      </w:pPr>
      <w:r w:rsidRPr="004320F1">
        <w:rPr>
          <w:lang w:val="et-EE"/>
        </w:rPr>
        <w:t xml:space="preserve">Eeltoodud olukorraga ongi SLK puhul tegu. SLK on sattunud väljapääsmatusse olukorda, kus äriühingu põhiõigused on ulatuslikult piiratud ilma piisava kohtuliku kontrollita. </w:t>
      </w:r>
    </w:p>
    <w:p w14:paraId="06BABCE9" w14:textId="777218C8" w:rsidR="003860C4" w:rsidRPr="004320F1" w:rsidRDefault="003860C4" w:rsidP="008C4688">
      <w:pPr>
        <w:pStyle w:val="NCNumbering"/>
        <w:numPr>
          <w:ilvl w:val="0"/>
          <w:numId w:val="0"/>
        </w:numPr>
        <w:rPr>
          <w:lang w:val="et-EE"/>
        </w:rPr>
      </w:pPr>
      <w:r w:rsidRPr="004320F1">
        <w:rPr>
          <w:lang w:val="et-EE"/>
        </w:rPr>
        <w:t>SLK pankrot kuulutati välja 19.11.2018. Pankrotimenetluse käigus o</w:t>
      </w:r>
      <w:r w:rsidR="008C4688">
        <w:rPr>
          <w:lang w:val="et-EE"/>
        </w:rPr>
        <w:t>n</w:t>
      </w:r>
      <w:r w:rsidR="00772F40" w:rsidRPr="004320F1">
        <w:rPr>
          <w:lang w:val="et-EE"/>
        </w:rPr>
        <w:t xml:space="preserve"> kohus </w:t>
      </w:r>
      <w:r w:rsidR="00F475EC" w:rsidRPr="004320F1">
        <w:rPr>
          <w:lang w:val="et-EE"/>
        </w:rPr>
        <w:t xml:space="preserve">erinevates vaidlustes </w:t>
      </w:r>
      <w:r w:rsidR="00772F40" w:rsidRPr="004320F1">
        <w:rPr>
          <w:lang w:val="et-EE"/>
        </w:rPr>
        <w:t>kinnitanud nõuete puudumist</w:t>
      </w:r>
      <w:r w:rsidR="009F6362" w:rsidRPr="004320F1">
        <w:rPr>
          <w:lang w:val="et-EE"/>
        </w:rPr>
        <w:t>. Pankrotimenetluses tunnustatud nõuded on</w:t>
      </w:r>
      <w:r w:rsidRPr="004320F1">
        <w:rPr>
          <w:lang w:val="et-EE"/>
        </w:rPr>
        <w:t xml:space="preserve"> rahuldatud</w:t>
      </w:r>
      <w:r w:rsidR="00B8594C" w:rsidRPr="004320F1">
        <w:rPr>
          <w:lang w:val="et-EE"/>
        </w:rPr>
        <w:t xml:space="preserve"> ning osadest nõuetest on loobutud.</w:t>
      </w:r>
      <w:r w:rsidR="00FA6E42" w:rsidRPr="004320F1">
        <w:rPr>
          <w:lang w:val="et-EE"/>
        </w:rPr>
        <w:t xml:space="preserve"> SLK pankrotimenetluses on </w:t>
      </w:r>
      <w:r w:rsidR="00206382" w:rsidRPr="004320F1">
        <w:rPr>
          <w:lang w:val="et-EE"/>
        </w:rPr>
        <w:t xml:space="preserve">järgi sisuliselt üks võlausaldaja (osaühing </w:t>
      </w:r>
      <w:proofErr w:type="spellStart"/>
      <w:r w:rsidR="00206382" w:rsidRPr="004320F1">
        <w:rPr>
          <w:lang w:val="et-EE"/>
        </w:rPr>
        <w:t>Reyna</w:t>
      </w:r>
      <w:proofErr w:type="spellEnd"/>
      <w:r w:rsidR="00206382" w:rsidRPr="004320F1">
        <w:rPr>
          <w:lang w:val="et-EE"/>
        </w:rPr>
        <w:t xml:space="preserve"> Trade OÜ), ke</w:t>
      </w:r>
      <w:r w:rsidR="00727A99" w:rsidRPr="004320F1">
        <w:rPr>
          <w:lang w:val="et-EE"/>
        </w:rPr>
        <w:t>lle nõude</w:t>
      </w:r>
      <w:r w:rsidR="00AD2F1C" w:rsidRPr="004320F1">
        <w:rPr>
          <w:lang w:val="et-EE"/>
        </w:rPr>
        <w:t xml:space="preserve"> on maakohus samuti juba rahuldamata jätnud</w:t>
      </w:r>
      <w:r w:rsidR="00727A99" w:rsidRPr="004320F1">
        <w:rPr>
          <w:lang w:val="et-EE"/>
        </w:rPr>
        <w:t xml:space="preserve"> </w:t>
      </w:r>
      <w:r w:rsidR="00352719" w:rsidRPr="004320F1">
        <w:rPr>
          <w:lang w:val="et-EE"/>
        </w:rPr>
        <w:t xml:space="preserve">ning </w:t>
      </w:r>
      <w:r w:rsidR="00727A99" w:rsidRPr="004320F1">
        <w:rPr>
          <w:lang w:val="et-EE"/>
        </w:rPr>
        <w:t xml:space="preserve">vaidlus </w:t>
      </w:r>
      <w:r w:rsidR="00352719" w:rsidRPr="004320F1">
        <w:rPr>
          <w:lang w:val="et-EE"/>
        </w:rPr>
        <w:t xml:space="preserve">jätkub </w:t>
      </w:r>
      <w:r w:rsidR="00727A99" w:rsidRPr="004320F1">
        <w:rPr>
          <w:lang w:val="et-EE"/>
        </w:rPr>
        <w:t xml:space="preserve">ringkonnakohtus. Samas ületab SLK vara </w:t>
      </w:r>
      <w:r w:rsidR="006430B2" w:rsidRPr="004320F1">
        <w:rPr>
          <w:lang w:val="et-EE"/>
        </w:rPr>
        <w:t xml:space="preserve">märkimisväärselt </w:t>
      </w:r>
      <w:r w:rsidR="00DD19D4" w:rsidRPr="004320F1">
        <w:rPr>
          <w:lang w:val="et-EE"/>
        </w:rPr>
        <w:t xml:space="preserve">võlausaldaja </w:t>
      </w:r>
      <w:r w:rsidR="00D47820" w:rsidRPr="004320F1">
        <w:rPr>
          <w:lang w:val="et-EE"/>
        </w:rPr>
        <w:t xml:space="preserve">võimalikku </w:t>
      </w:r>
      <w:r w:rsidR="00DD19D4" w:rsidRPr="004320F1">
        <w:rPr>
          <w:lang w:val="et-EE"/>
        </w:rPr>
        <w:t>nõuet.</w:t>
      </w:r>
      <w:r w:rsidR="00727A99" w:rsidRPr="004320F1">
        <w:rPr>
          <w:lang w:val="et-EE"/>
        </w:rPr>
        <w:t xml:space="preserve"> </w:t>
      </w:r>
    </w:p>
    <w:p w14:paraId="186A7425" w14:textId="591DFA19" w:rsidR="000F6191" w:rsidRPr="004320F1" w:rsidRDefault="000F6191" w:rsidP="008C4688">
      <w:pPr>
        <w:pStyle w:val="NCNumbering"/>
        <w:numPr>
          <w:ilvl w:val="0"/>
          <w:numId w:val="0"/>
        </w:numPr>
        <w:rPr>
          <w:lang w:val="et-EE"/>
        </w:rPr>
      </w:pPr>
      <w:r w:rsidRPr="004320F1">
        <w:rPr>
          <w:lang w:val="et-EE"/>
        </w:rPr>
        <w:t xml:space="preserve">Pankrotihaldurid toetavad SLK pankrotimenetluse lõpetamist, kuid ei saa </w:t>
      </w:r>
      <w:r w:rsidR="00B006FE" w:rsidRPr="004320F1">
        <w:rPr>
          <w:lang w:val="et-EE"/>
        </w:rPr>
        <w:t>oma tegevusi lõpule viia ja sellega kaasnevad SLK-le nii rahaline kui ka ajakulu.</w:t>
      </w:r>
      <w:r w:rsidR="00852274" w:rsidRPr="004320F1">
        <w:rPr>
          <w:lang w:val="et-EE"/>
        </w:rPr>
        <w:t xml:space="preserve"> Seega kuigi nii SLK võlgnikuna kui ka pankrotihaldurid on seisukohal, et SLK ei ole maksejõuetu, ei ole menetluse lõpetamine võimalik.</w:t>
      </w:r>
    </w:p>
    <w:p w14:paraId="3F6A1BB2" w14:textId="2D0898AA" w:rsidR="00F5236F" w:rsidRPr="004320F1" w:rsidRDefault="00F5236F" w:rsidP="008C4688">
      <w:pPr>
        <w:pStyle w:val="NCNumbering"/>
        <w:numPr>
          <w:ilvl w:val="0"/>
          <w:numId w:val="0"/>
        </w:numPr>
        <w:rPr>
          <w:lang w:val="et-EE"/>
        </w:rPr>
      </w:pPr>
      <w:r w:rsidRPr="004320F1">
        <w:rPr>
          <w:lang w:val="et-EE"/>
        </w:rPr>
        <w:t>Tulenevalt asjaolude muutumisest</w:t>
      </w:r>
      <w:r w:rsidR="009F7D07" w:rsidRPr="004320F1">
        <w:rPr>
          <w:lang w:val="et-EE"/>
        </w:rPr>
        <w:t xml:space="preserve"> – maksejõuetuse äralangemisest</w:t>
      </w:r>
      <w:r w:rsidR="007B77C2" w:rsidRPr="004320F1">
        <w:rPr>
          <w:rStyle w:val="FootnoteReference"/>
          <w:lang w:val="et-EE"/>
        </w:rPr>
        <w:footnoteReference w:id="3"/>
      </w:r>
      <w:r w:rsidR="009F7D07" w:rsidRPr="004320F1">
        <w:rPr>
          <w:lang w:val="et-EE"/>
        </w:rPr>
        <w:t xml:space="preserve"> – </w:t>
      </w:r>
      <w:r w:rsidRPr="004320F1">
        <w:rPr>
          <w:lang w:val="et-EE"/>
        </w:rPr>
        <w:t xml:space="preserve">on SLK korduvalt esitanud pankrotimenetluse lõpetamise avalduse, kuid maakohus on need rahuldamata jätnud. Kokku on SLK </w:t>
      </w:r>
      <w:r w:rsidR="00FF3B54" w:rsidRPr="004320F1">
        <w:rPr>
          <w:lang w:val="et-EE"/>
        </w:rPr>
        <w:t xml:space="preserve">aastatel 2020-2025 </w:t>
      </w:r>
      <w:r w:rsidRPr="004320F1">
        <w:rPr>
          <w:lang w:val="et-EE"/>
        </w:rPr>
        <w:t>avaldus</w:t>
      </w:r>
      <w:r w:rsidR="00ED6B20" w:rsidRPr="004320F1">
        <w:rPr>
          <w:lang w:val="et-EE"/>
        </w:rPr>
        <w:t>e</w:t>
      </w:r>
      <w:r w:rsidRPr="004320F1">
        <w:rPr>
          <w:lang w:val="et-EE"/>
        </w:rPr>
        <w:t xml:space="preserve"> menetluse lõpetamiseks esitanud </w:t>
      </w:r>
      <w:r w:rsidR="00FF3B54" w:rsidRPr="004320F1">
        <w:rPr>
          <w:lang w:val="et-EE"/>
        </w:rPr>
        <w:t>neljal korral</w:t>
      </w:r>
      <w:r w:rsidR="00E440F8" w:rsidRPr="004320F1">
        <w:rPr>
          <w:lang w:val="et-EE"/>
        </w:rPr>
        <w:t xml:space="preserve"> (kolmel korral on avaldus rahuldamata jäänud, viimase </w:t>
      </w:r>
      <w:r w:rsidR="00EE16D2" w:rsidRPr="004320F1">
        <w:rPr>
          <w:lang w:val="et-EE"/>
        </w:rPr>
        <w:t>osas kohus veel otsustanud pole)</w:t>
      </w:r>
      <w:r w:rsidR="00FF3B54" w:rsidRPr="004320F1">
        <w:rPr>
          <w:lang w:val="et-EE"/>
        </w:rPr>
        <w:t xml:space="preserve">. </w:t>
      </w:r>
      <w:r w:rsidR="000443F6" w:rsidRPr="004320F1">
        <w:rPr>
          <w:lang w:val="et-EE"/>
        </w:rPr>
        <w:t>Samuti pole</w:t>
      </w:r>
      <w:r w:rsidR="00E04A25" w:rsidRPr="004320F1">
        <w:rPr>
          <w:lang w:val="et-EE"/>
        </w:rPr>
        <w:t xml:space="preserve"> ei maakohus ega</w:t>
      </w:r>
      <w:r w:rsidR="000443F6" w:rsidRPr="004320F1">
        <w:rPr>
          <w:lang w:val="et-EE"/>
        </w:rPr>
        <w:t xml:space="preserve"> ringkonnakohus </w:t>
      </w:r>
      <w:r w:rsidR="00E04A25" w:rsidRPr="004320F1">
        <w:rPr>
          <w:lang w:val="et-EE"/>
        </w:rPr>
        <w:t xml:space="preserve">pankrotiseaduses sätestatud kaebeõiguse puudumise tõttu SLK määruskaebusi menetlusse </w:t>
      </w:r>
      <w:r w:rsidR="000121E6" w:rsidRPr="004320F1">
        <w:rPr>
          <w:lang w:val="et-EE"/>
        </w:rPr>
        <w:t>võtnud.</w:t>
      </w:r>
    </w:p>
    <w:p w14:paraId="052AE3E2" w14:textId="5E418E42" w:rsidR="000A1DAB" w:rsidRPr="004320F1" w:rsidRDefault="009F7D07" w:rsidP="008C4688">
      <w:pPr>
        <w:pStyle w:val="NCNumbering"/>
        <w:numPr>
          <w:ilvl w:val="0"/>
          <w:numId w:val="0"/>
        </w:numPr>
        <w:rPr>
          <w:rFonts w:asciiTheme="majorHAnsi" w:hAnsiTheme="majorHAnsi" w:cstheme="majorHAnsi"/>
          <w:lang w:val="et-EE"/>
        </w:rPr>
      </w:pPr>
      <w:r w:rsidRPr="004320F1">
        <w:rPr>
          <w:rFonts w:asciiTheme="majorHAnsi" w:hAnsiTheme="majorHAnsi" w:cstheme="majorHAnsi"/>
          <w:lang w:val="et-EE"/>
        </w:rPr>
        <w:t xml:space="preserve">Eelkirjeldatu kinnitab, kuidas vaatamata maksejõuetuse puudumisele ei ole SLK-l õnnestunud pankotimenetlust lõpetada ja pankrotivõlgnikul puudub seega efektiivne õiguskaitsevahend. Samale maakohtule uue avalduse esitamine ilmselgelt ei kaitse pankrotivõlgniku õigusi. </w:t>
      </w:r>
      <w:r w:rsidR="000A1DAB" w:rsidRPr="004320F1">
        <w:rPr>
          <w:rFonts w:asciiTheme="majorHAnsi" w:hAnsiTheme="majorHAnsi" w:cstheme="majorHAnsi"/>
          <w:lang w:val="et-EE"/>
        </w:rPr>
        <w:t>Määruskaebuse esitamine pole aga kehtiva seaduse järgi võimalik</w:t>
      </w:r>
      <w:r w:rsidR="003D0828" w:rsidRPr="004320F1">
        <w:rPr>
          <w:rFonts w:asciiTheme="majorHAnsi" w:hAnsiTheme="majorHAnsi" w:cstheme="majorHAnsi"/>
          <w:lang w:val="et-EE"/>
        </w:rPr>
        <w:t xml:space="preserve">. Kaebeõigus on seega välistatud. </w:t>
      </w:r>
    </w:p>
    <w:p w14:paraId="59DE6AB2" w14:textId="71A0228C" w:rsidR="00205727" w:rsidRPr="004320F1" w:rsidRDefault="001905CF" w:rsidP="008C4688">
      <w:pPr>
        <w:pStyle w:val="NCNumbering"/>
        <w:numPr>
          <w:ilvl w:val="0"/>
          <w:numId w:val="0"/>
        </w:numPr>
        <w:rPr>
          <w:rFonts w:asciiTheme="majorHAnsi" w:hAnsiTheme="majorHAnsi" w:cstheme="majorHAnsi"/>
          <w:lang w:val="et-EE"/>
        </w:rPr>
      </w:pPr>
      <w:proofErr w:type="spellStart"/>
      <w:r w:rsidRPr="00E46B34">
        <w:rPr>
          <w:lang w:val="et-EE"/>
        </w:rPr>
        <w:t>PankrS</w:t>
      </w:r>
      <w:proofErr w:type="spellEnd"/>
      <w:r w:rsidRPr="00E46B34">
        <w:rPr>
          <w:lang w:val="et-EE"/>
        </w:rPr>
        <w:t xml:space="preserve"> § 159 lg 1 kohaselt saab menetluse lõpetada, kui võlgnik tõendab maksejõuetuse äralangemist – st </w:t>
      </w:r>
      <w:r w:rsidR="002C299A" w:rsidRPr="004320F1">
        <w:rPr>
          <w:lang w:val="et-EE"/>
        </w:rPr>
        <w:t xml:space="preserve">võlgnik tõendab, et </w:t>
      </w:r>
      <w:r w:rsidRPr="00E46B34">
        <w:rPr>
          <w:lang w:val="et-EE"/>
        </w:rPr>
        <w:t xml:space="preserve">vara ületab kohustusi. </w:t>
      </w:r>
      <w:r w:rsidR="00EB5EFC" w:rsidRPr="004320F1">
        <w:rPr>
          <w:lang w:val="et-EE"/>
        </w:rPr>
        <w:t xml:space="preserve">Sealjuures ei ole oluline, millistel põhjustel nõuded täpselt ära langenud on, selleks võib olla ka </w:t>
      </w:r>
      <w:r w:rsidR="00D242B6" w:rsidRPr="004320F1">
        <w:rPr>
          <w:lang w:val="et-EE"/>
        </w:rPr>
        <w:t xml:space="preserve">olukord, kus nõudeid on täitnud kolmandad isikud. </w:t>
      </w:r>
      <w:r w:rsidR="005111EA" w:rsidRPr="004320F1">
        <w:rPr>
          <w:lang w:val="et-EE"/>
        </w:rPr>
        <w:t xml:space="preserve">See ei kahjusta </w:t>
      </w:r>
      <w:r w:rsidR="00A024AB" w:rsidRPr="004320F1">
        <w:rPr>
          <w:lang w:val="et-EE"/>
        </w:rPr>
        <w:t xml:space="preserve">allesjäänud võlausaldaja huve. </w:t>
      </w:r>
      <w:r w:rsidR="00F773F3" w:rsidRPr="004320F1">
        <w:rPr>
          <w:rFonts w:asciiTheme="majorHAnsi" w:hAnsiTheme="majorHAnsi" w:cstheme="majorHAnsi"/>
          <w:lang w:val="et-EE"/>
        </w:rPr>
        <w:t xml:space="preserve">Kui võlgniku kohustused on vähenenud, tähendab see, et tal on vara rohkem kui varem. Seega võibki vara ületada edaspidi kohustused ja pankrotimenetluseks pole enam põhjust. SLK puhul ongi </w:t>
      </w:r>
      <w:r w:rsidR="00F773F3" w:rsidRPr="004320F1">
        <w:rPr>
          <w:lang w:val="et-EE" w:eastAsia="et-EE"/>
        </w:rPr>
        <w:t>tegemist olukorraga, kus SLK maksejõuetus (</w:t>
      </w:r>
      <w:proofErr w:type="spellStart"/>
      <w:r w:rsidR="00F773F3" w:rsidRPr="004320F1">
        <w:rPr>
          <w:lang w:val="et-EE" w:eastAsia="et-EE"/>
        </w:rPr>
        <w:t>PankrS</w:t>
      </w:r>
      <w:proofErr w:type="spellEnd"/>
      <w:r w:rsidR="00F773F3" w:rsidRPr="004320F1">
        <w:rPr>
          <w:lang w:val="et-EE" w:eastAsia="et-EE"/>
        </w:rPr>
        <w:t xml:space="preserve"> § 1 </w:t>
      </w:r>
      <w:proofErr w:type="spellStart"/>
      <w:r w:rsidR="00F773F3" w:rsidRPr="004320F1">
        <w:rPr>
          <w:lang w:val="et-EE" w:eastAsia="et-EE"/>
        </w:rPr>
        <w:t>lg</w:t>
      </w:r>
      <w:r w:rsidR="00F773F3" w:rsidRPr="004320F1">
        <w:rPr>
          <w:lang w:val="et-EE" w:eastAsia="et-EE"/>
        </w:rPr>
        <w:noBreakHyphen/>
        <w:t>d</w:t>
      </w:r>
      <w:proofErr w:type="spellEnd"/>
      <w:r w:rsidR="00F773F3" w:rsidRPr="004320F1">
        <w:rPr>
          <w:lang w:val="et-EE" w:eastAsia="et-EE"/>
        </w:rPr>
        <w:t> 2 ja 3) on pankrotimenetluse käigus ära langenud.</w:t>
      </w:r>
    </w:p>
    <w:p w14:paraId="5EC4D534" w14:textId="77777777" w:rsidR="00C811A0" w:rsidRPr="004320F1" w:rsidRDefault="00C811A0" w:rsidP="008C4688">
      <w:pPr>
        <w:pStyle w:val="NCNumbering"/>
        <w:numPr>
          <w:ilvl w:val="0"/>
          <w:numId w:val="0"/>
        </w:numPr>
        <w:rPr>
          <w:rFonts w:asciiTheme="majorHAnsi" w:hAnsiTheme="majorHAnsi" w:cstheme="majorHAnsi"/>
          <w:lang w:val="et-EE"/>
        </w:rPr>
      </w:pPr>
      <w:r w:rsidRPr="004320F1">
        <w:rPr>
          <w:lang w:val="et-EE" w:eastAsia="et-EE"/>
        </w:rPr>
        <w:t xml:space="preserve">Kuna pankrotiolukord on ära langenud, peaks </w:t>
      </w:r>
      <w:r w:rsidRPr="004320F1">
        <w:rPr>
          <w:rFonts w:asciiTheme="majorHAnsi" w:hAnsiTheme="majorHAnsi" w:cstheme="majorHAnsi"/>
          <w:lang w:val="et-EE"/>
        </w:rPr>
        <w:t xml:space="preserve">äriühing saama tavapärase ettevõtlusega ise jätkata. Kuivõrd pankrotimenetlust lõpetatud pole, on jõutud tupikseisu, millest </w:t>
      </w:r>
      <w:proofErr w:type="spellStart"/>
      <w:r w:rsidRPr="004320F1">
        <w:rPr>
          <w:rFonts w:asciiTheme="majorHAnsi" w:hAnsiTheme="majorHAnsi" w:cstheme="majorHAnsi"/>
          <w:lang w:val="et-EE"/>
        </w:rPr>
        <w:t>PankrS</w:t>
      </w:r>
      <w:proofErr w:type="spellEnd"/>
      <w:r w:rsidRPr="004320F1">
        <w:rPr>
          <w:rFonts w:asciiTheme="majorHAnsi" w:hAnsiTheme="majorHAnsi" w:cstheme="majorHAnsi"/>
          <w:lang w:val="et-EE"/>
        </w:rPr>
        <w:t xml:space="preserve"> väljapääsu ei võimalda ja kaebeõiguse puudumise tõttu ei saa tekkida ka kõrgemate kohtute praktika. </w:t>
      </w:r>
    </w:p>
    <w:p w14:paraId="7D35D32E" w14:textId="44F0CFD6" w:rsidR="00AF3CDB" w:rsidRDefault="00C811A0" w:rsidP="008C4688">
      <w:pPr>
        <w:pStyle w:val="NCNumbering"/>
        <w:numPr>
          <w:ilvl w:val="0"/>
          <w:numId w:val="0"/>
        </w:numPr>
        <w:rPr>
          <w:rFonts w:asciiTheme="majorHAnsi" w:hAnsiTheme="majorHAnsi" w:cstheme="majorHAnsi"/>
          <w:lang w:val="et-EE"/>
        </w:rPr>
      </w:pPr>
      <w:r w:rsidRPr="004320F1">
        <w:rPr>
          <w:rFonts w:ascii="TimesNewRomanPSMT" w:hAnsi="TimesNewRomanPSMT"/>
          <w:lang w:val="et-EE" w:eastAsia="et-EE"/>
        </w:rPr>
        <w:t>Praeguses olukorras hoitakse SLK-d põhjendamatult formaalselt pankrotis, kuigi tema varad</w:t>
      </w:r>
      <w:r w:rsidRPr="004320F1">
        <w:rPr>
          <w:rFonts w:asciiTheme="majorHAnsi" w:hAnsiTheme="majorHAnsi" w:cstheme="majorHAnsi"/>
          <w:lang w:val="et-EE"/>
        </w:rPr>
        <w:t xml:space="preserve"> </w:t>
      </w:r>
      <w:r w:rsidRPr="004320F1">
        <w:rPr>
          <w:rFonts w:ascii="TimesNewRomanPSMT" w:hAnsi="TimesNewRomanPSMT"/>
          <w:lang w:val="et-EE" w:eastAsia="et-EE"/>
        </w:rPr>
        <w:t xml:space="preserve">ületavad tema tegelikke kohustusi, ja SLK soovib jätkata majandustegevusega. SLK kunstlikult pankrotis hoidmisega kaasnevad </w:t>
      </w:r>
      <w:r w:rsidRPr="004320F1">
        <w:rPr>
          <w:rStyle w:val="normaltextrun"/>
          <w:color w:val="000000"/>
          <w:bdr w:val="none" w:sz="0" w:space="0" w:color="auto" w:frame="1"/>
          <w:lang w:val="et-EE"/>
        </w:rPr>
        <w:t xml:space="preserve">lisakulud (eeskätt pankrotihaldurite tasu näol), samuti on takistatud võimalus ettevõtluse kaudu tulu teenida. </w:t>
      </w:r>
      <w:r w:rsidR="00E87F8C" w:rsidRPr="004320F1">
        <w:rPr>
          <w:rFonts w:asciiTheme="majorHAnsi" w:hAnsiTheme="majorHAnsi" w:cstheme="majorHAnsi"/>
          <w:lang w:val="et-EE"/>
        </w:rPr>
        <w:t>Ühingu, mis ei ole maksejõuetu,</w:t>
      </w:r>
      <w:r w:rsidRPr="004320F1">
        <w:rPr>
          <w:rFonts w:asciiTheme="majorHAnsi" w:hAnsiTheme="majorHAnsi" w:cstheme="majorHAnsi"/>
          <w:lang w:val="et-EE"/>
        </w:rPr>
        <w:t xml:space="preserve"> pankrotis hoidmine rikub </w:t>
      </w:r>
      <w:r w:rsidR="00E87F8C" w:rsidRPr="004320F1">
        <w:rPr>
          <w:rFonts w:asciiTheme="majorHAnsi" w:hAnsiTheme="majorHAnsi" w:cstheme="majorHAnsi"/>
          <w:lang w:val="et-EE"/>
        </w:rPr>
        <w:t xml:space="preserve">oluliselt </w:t>
      </w:r>
      <w:r w:rsidR="00193BBE" w:rsidRPr="004320F1">
        <w:rPr>
          <w:rFonts w:asciiTheme="majorHAnsi" w:hAnsiTheme="majorHAnsi" w:cstheme="majorHAnsi"/>
          <w:lang w:val="et-EE"/>
        </w:rPr>
        <w:t xml:space="preserve">selle </w:t>
      </w:r>
      <w:r w:rsidRPr="004320F1">
        <w:rPr>
          <w:rFonts w:asciiTheme="majorHAnsi" w:hAnsiTheme="majorHAnsi" w:cstheme="majorHAnsi"/>
          <w:lang w:val="et-EE"/>
        </w:rPr>
        <w:t xml:space="preserve">ühingu õigusi. </w:t>
      </w:r>
    </w:p>
    <w:p w14:paraId="65E94319" w14:textId="7C46368F" w:rsidR="008C4688" w:rsidRDefault="008C4688">
      <w:pPr>
        <w:rPr>
          <w:ins w:id="4" w:author="Author"/>
          <w:rFonts w:asciiTheme="majorHAnsi" w:eastAsia="Times New Roman" w:hAnsiTheme="majorHAnsi" w:cstheme="majorHAnsi"/>
          <w:kern w:val="24"/>
          <w:sz w:val="24"/>
          <w:szCs w:val="24"/>
        </w:rPr>
      </w:pPr>
      <w:ins w:id="5" w:author="Author">
        <w:r>
          <w:rPr>
            <w:rFonts w:asciiTheme="majorHAnsi" w:hAnsiTheme="majorHAnsi" w:cstheme="majorHAnsi"/>
          </w:rPr>
          <w:br w:type="page"/>
        </w:r>
      </w:ins>
    </w:p>
    <w:p w14:paraId="2CA81179" w14:textId="77777777" w:rsidR="00AF3CDB" w:rsidRDefault="00AF3CDB" w:rsidP="00AF3CDB">
      <w:pPr>
        <w:pStyle w:val="NCNumbering"/>
        <w:numPr>
          <w:ilvl w:val="0"/>
          <w:numId w:val="0"/>
        </w:numPr>
        <w:rPr>
          <w:rFonts w:asciiTheme="majorHAnsi" w:hAnsiTheme="majorHAnsi" w:cstheme="majorHAnsi"/>
          <w:lang w:val="et-EE"/>
        </w:rPr>
      </w:pPr>
    </w:p>
    <w:p w14:paraId="658290D2" w14:textId="5BA70D3F" w:rsidR="00AF3CDB" w:rsidRPr="00864041" w:rsidRDefault="00786462" w:rsidP="00864041">
      <w:pPr>
        <w:pStyle w:val="NCNumbering"/>
        <w:numPr>
          <w:ilvl w:val="0"/>
          <w:numId w:val="0"/>
        </w:numPr>
        <w:rPr>
          <w:rFonts w:asciiTheme="majorHAnsi" w:hAnsiTheme="majorHAnsi" w:cstheme="majorHAnsi"/>
          <w:b/>
          <w:bCs/>
          <w:lang w:val="et-EE"/>
        </w:rPr>
      </w:pPr>
      <w:r>
        <w:rPr>
          <w:rFonts w:asciiTheme="majorHAnsi" w:hAnsiTheme="majorHAnsi" w:cstheme="majorHAnsi"/>
          <w:b/>
          <w:bCs/>
          <w:lang w:val="et-EE"/>
        </w:rPr>
        <w:t>Muudatusettepanek</w:t>
      </w:r>
    </w:p>
    <w:p w14:paraId="47082913" w14:textId="363265FE" w:rsidR="00AF3CDB" w:rsidRDefault="00786462" w:rsidP="008C4688">
      <w:pPr>
        <w:pStyle w:val="NCNumbering"/>
        <w:numPr>
          <w:ilvl w:val="0"/>
          <w:numId w:val="0"/>
        </w:numPr>
        <w:rPr>
          <w:rFonts w:asciiTheme="majorHAnsi" w:hAnsiTheme="majorHAnsi" w:cstheme="majorHAnsi"/>
          <w:lang w:val="et-EE"/>
        </w:rPr>
      </w:pPr>
      <w:r>
        <w:rPr>
          <w:rFonts w:asciiTheme="majorHAnsi" w:hAnsiTheme="majorHAnsi" w:cstheme="majorHAnsi"/>
          <w:lang w:val="et-EE"/>
        </w:rPr>
        <w:t xml:space="preserve">Kehtiv </w:t>
      </w:r>
      <w:proofErr w:type="spellStart"/>
      <w:r>
        <w:rPr>
          <w:rFonts w:asciiTheme="majorHAnsi" w:hAnsiTheme="majorHAnsi" w:cstheme="majorHAnsi"/>
          <w:lang w:val="et-EE"/>
        </w:rPr>
        <w:t>PankrS</w:t>
      </w:r>
      <w:proofErr w:type="spellEnd"/>
      <w:r>
        <w:rPr>
          <w:rFonts w:asciiTheme="majorHAnsi" w:hAnsiTheme="majorHAnsi" w:cstheme="majorHAnsi"/>
          <w:lang w:val="et-EE"/>
        </w:rPr>
        <w:t xml:space="preserve"> § 164 lg 1 </w:t>
      </w:r>
      <w:r w:rsidR="003C24B5">
        <w:rPr>
          <w:rFonts w:asciiTheme="majorHAnsi" w:hAnsiTheme="majorHAnsi" w:cstheme="majorHAnsi"/>
          <w:lang w:val="et-EE"/>
        </w:rPr>
        <w:t>sätestab, et m</w:t>
      </w:r>
      <w:r w:rsidR="00A1798D" w:rsidRPr="00A1798D">
        <w:rPr>
          <w:rFonts w:asciiTheme="majorHAnsi" w:hAnsiTheme="majorHAnsi" w:cstheme="majorHAnsi"/>
          <w:lang w:val="et-EE"/>
        </w:rPr>
        <w:t>ääruse peale, millega kohus pankrotimenetluse lõpetab, võib võlgnik esitada määruskaebuse.</w:t>
      </w:r>
    </w:p>
    <w:p w14:paraId="70D02D2D" w14:textId="73BD3646" w:rsidR="003748F6" w:rsidRDefault="003C24B5" w:rsidP="008C4688">
      <w:pPr>
        <w:pStyle w:val="NCNumbering"/>
        <w:numPr>
          <w:ilvl w:val="0"/>
          <w:numId w:val="0"/>
        </w:numPr>
        <w:rPr>
          <w:rFonts w:asciiTheme="majorHAnsi" w:hAnsiTheme="majorHAnsi" w:cstheme="majorHAnsi"/>
          <w:lang w:val="et-EE"/>
        </w:rPr>
      </w:pPr>
      <w:r>
        <w:rPr>
          <w:rFonts w:asciiTheme="majorHAnsi" w:hAnsiTheme="majorHAnsi" w:cstheme="majorHAnsi"/>
          <w:lang w:val="et-EE"/>
        </w:rPr>
        <w:t xml:space="preserve">SLK teeb ettepaneku muuta </w:t>
      </w:r>
      <w:proofErr w:type="spellStart"/>
      <w:r>
        <w:rPr>
          <w:rFonts w:asciiTheme="majorHAnsi" w:hAnsiTheme="majorHAnsi" w:cstheme="majorHAnsi"/>
          <w:lang w:val="et-EE"/>
        </w:rPr>
        <w:t>PankrS</w:t>
      </w:r>
      <w:proofErr w:type="spellEnd"/>
      <w:r>
        <w:rPr>
          <w:rFonts w:asciiTheme="majorHAnsi" w:hAnsiTheme="majorHAnsi" w:cstheme="majorHAnsi"/>
          <w:lang w:val="et-EE"/>
        </w:rPr>
        <w:t xml:space="preserve"> § 164 lg 1 sõnastust järgnevalt: </w:t>
      </w:r>
      <w:r w:rsidR="007950C0">
        <w:rPr>
          <w:rFonts w:asciiTheme="majorHAnsi" w:hAnsiTheme="majorHAnsi" w:cstheme="majorHAnsi"/>
          <w:lang w:val="et-EE"/>
        </w:rPr>
        <w:t>„</w:t>
      </w:r>
      <w:r w:rsidR="007950C0" w:rsidRPr="007950C0">
        <w:rPr>
          <w:rFonts w:asciiTheme="majorHAnsi" w:hAnsiTheme="majorHAnsi" w:cstheme="majorHAnsi"/>
          <w:lang w:val="et-EE"/>
        </w:rPr>
        <w:t>Võlgnik võib pankrotimenetluse lõpetamist puudutava määruse peale määruskaebuse esitada.</w:t>
      </w:r>
      <w:r w:rsidR="007950C0">
        <w:rPr>
          <w:rFonts w:asciiTheme="majorHAnsi" w:hAnsiTheme="majorHAnsi" w:cstheme="majorHAnsi"/>
          <w:lang w:val="et-EE"/>
        </w:rPr>
        <w:t xml:space="preserve">“ </w:t>
      </w:r>
      <w:r w:rsidR="003748F6" w:rsidRPr="004B6800">
        <w:rPr>
          <w:rFonts w:asciiTheme="majorHAnsi" w:hAnsiTheme="majorHAnsi" w:cstheme="majorHAnsi"/>
          <w:lang w:val="et-EE"/>
        </w:rPr>
        <w:t>Sätte viidatud sõnastus aitaks tagada ettevõtjatele pankrotimenetluses suurema kaitse</w:t>
      </w:r>
      <w:r w:rsidR="00FF4E2A" w:rsidRPr="004B6800">
        <w:rPr>
          <w:rFonts w:asciiTheme="majorHAnsi" w:hAnsiTheme="majorHAnsi" w:cstheme="majorHAnsi"/>
          <w:lang w:val="et-EE"/>
        </w:rPr>
        <w:t>, mis on ettevõtluskeskkonna edendamiseks oluline.</w:t>
      </w:r>
    </w:p>
    <w:p w14:paraId="36D90999" w14:textId="2E179F26" w:rsidR="00EC408D" w:rsidRPr="004B6800" w:rsidRDefault="00EC408D" w:rsidP="008C4688">
      <w:pPr>
        <w:pStyle w:val="NCNumbering"/>
        <w:numPr>
          <w:ilvl w:val="0"/>
          <w:numId w:val="0"/>
        </w:numPr>
        <w:rPr>
          <w:rFonts w:asciiTheme="majorHAnsi" w:hAnsiTheme="majorHAnsi" w:cstheme="majorHAnsi"/>
          <w:lang w:val="et-EE"/>
        </w:rPr>
      </w:pPr>
      <w:r>
        <w:rPr>
          <w:rFonts w:asciiTheme="majorHAnsi" w:hAnsiTheme="majorHAnsi" w:cstheme="majorHAnsi"/>
          <w:lang w:val="et-EE"/>
        </w:rPr>
        <w:t xml:space="preserve">Alternatiivselt palub SLK </w:t>
      </w:r>
      <w:r w:rsidR="00327A59">
        <w:rPr>
          <w:rFonts w:asciiTheme="majorHAnsi" w:hAnsiTheme="majorHAnsi" w:cstheme="majorHAnsi"/>
          <w:lang w:val="et-EE"/>
        </w:rPr>
        <w:t xml:space="preserve">õiguskomisjonil teha </w:t>
      </w:r>
      <w:r w:rsidR="00327A59">
        <w:rPr>
          <w:lang w:val="et-EE"/>
        </w:rPr>
        <w:t xml:space="preserve">ettepanek </w:t>
      </w:r>
      <w:r w:rsidR="00327A59" w:rsidRPr="00E81A33">
        <w:rPr>
          <w:lang w:val="et-EE"/>
        </w:rPr>
        <w:t>seadusemuudatuse ettevalmistamiseks</w:t>
      </w:r>
      <w:r w:rsidR="00327A59">
        <w:rPr>
          <w:lang w:val="et-EE"/>
        </w:rPr>
        <w:t xml:space="preserve"> </w:t>
      </w:r>
      <w:r w:rsidR="00327A59" w:rsidRPr="00E81A33">
        <w:rPr>
          <w:lang w:val="et-EE"/>
        </w:rPr>
        <w:t xml:space="preserve">Justiits-ja </w:t>
      </w:r>
      <w:r w:rsidR="00327A59">
        <w:rPr>
          <w:lang w:val="et-EE"/>
        </w:rPr>
        <w:t>D</w:t>
      </w:r>
      <w:r w:rsidR="00327A59" w:rsidRPr="00E81A33">
        <w:rPr>
          <w:lang w:val="et-EE"/>
        </w:rPr>
        <w:t>igiministeeriumile.</w:t>
      </w:r>
    </w:p>
    <w:p w14:paraId="583F9983" w14:textId="77777777" w:rsidR="00823002" w:rsidRDefault="00823002" w:rsidP="003860C4">
      <w:pPr>
        <w:pStyle w:val="NCNumbering"/>
        <w:numPr>
          <w:ilvl w:val="0"/>
          <w:numId w:val="0"/>
        </w:numPr>
        <w:rPr>
          <w:rFonts w:asciiTheme="majorHAnsi" w:hAnsiTheme="majorHAnsi" w:cstheme="majorHAnsi"/>
          <w:lang w:val="et-EE"/>
        </w:rPr>
      </w:pPr>
    </w:p>
    <w:p w14:paraId="0BE43F58" w14:textId="36199CD7" w:rsidR="005D3ADD" w:rsidRDefault="001E0B8A" w:rsidP="0070698F">
      <w:pPr>
        <w:pStyle w:val="SLONormal"/>
        <w:rPr>
          <w:lang w:val="et-EE"/>
        </w:rPr>
      </w:pPr>
      <w:r>
        <w:rPr>
          <w:lang w:val="et-EE"/>
        </w:rPr>
        <w:t xml:space="preserve">Lugupidamisega </w:t>
      </w:r>
    </w:p>
    <w:p w14:paraId="014D3227" w14:textId="1078E30B" w:rsidR="001E0B8A" w:rsidRDefault="001E0B8A" w:rsidP="0070698F">
      <w:pPr>
        <w:pStyle w:val="SLONormal"/>
        <w:rPr>
          <w:lang w:val="et-EE"/>
        </w:rPr>
      </w:pPr>
      <w:r>
        <w:rPr>
          <w:lang w:val="et-EE"/>
        </w:rPr>
        <w:t xml:space="preserve">Tõnis </w:t>
      </w:r>
      <w:proofErr w:type="spellStart"/>
      <w:r>
        <w:rPr>
          <w:lang w:val="et-EE"/>
        </w:rPr>
        <w:t>Rihvk</w:t>
      </w:r>
      <w:proofErr w:type="spellEnd"/>
    </w:p>
    <w:p w14:paraId="36EF0A52" w14:textId="46139E06" w:rsidR="001E0B8A" w:rsidRPr="004320F1" w:rsidRDefault="001E0B8A" w:rsidP="0070698F">
      <w:pPr>
        <w:pStyle w:val="SLONormal"/>
        <w:rPr>
          <w:lang w:val="et-EE"/>
        </w:rPr>
      </w:pPr>
      <w:r>
        <w:rPr>
          <w:lang w:val="et-EE"/>
        </w:rPr>
        <w:t>aktsiaseltsi Saaremaa Laevakompanii juhatuse liige</w:t>
      </w:r>
    </w:p>
    <w:sectPr w:rsidR="001E0B8A" w:rsidRPr="004320F1" w:rsidSect="003860C4">
      <w:headerReference w:type="defaul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5DA14" w14:textId="77777777" w:rsidR="0067398C" w:rsidRDefault="0067398C" w:rsidP="003860C4">
      <w:pPr>
        <w:spacing w:after="0" w:line="240" w:lineRule="auto"/>
      </w:pPr>
      <w:r>
        <w:separator/>
      </w:r>
    </w:p>
  </w:endnote>
  <w:endnote w:type="continuationSeparator" w:id="0">
    <w:p w14:paraId="44CA9E4B" w14:textId="77777777" w:rsidR="0067398C" w:rsidRDefault="0067398C" w:rsidP="00386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17BC9" w14:textId="77777777" w:rsidR="0067398C" w:rsidRDefault="0067398C" w:rsidP="003860C4">
      <w:pPr>
        <w:spacing w:after="0" w:line="240" w:lineRule="auto"/>
      </w:pPr>
      <w:r>
        <w:separator/>
      </w:r>
    </w:p>
  </w:footnote>
  <w:footnote w:type="continuationSeparator" w:id="0">
    <w:p w14:paraId="26F657B4" w14:textId="77777777" w:rsidR="0067398C" w:rsidRDefault="0067398C" w:rsidP="003860C4">
      <w:pPr>
        <w:spacing w:after="0" w:line="240" w:lineRule="auto"/>
      </w:pPr>
      <w:r>
        <w:continuationSeparator/>
      </w:r>
    </w:p>
  </w:footnote>
  <w:footnote w:id="1">
    <w:p w14:paraId="06733CDE" w14:textId="77777777" w:rsidR="00C514C0" w:rsidRPr="00883F17" w:rsidRDefault="00C514C0" w:rsidP="00C514C0">
      <w:pPr>
        <w:pStyle w:val="FootnoteText"/>
        <w:rPr>
          <w:lang w:val="fi-FI"/>
        </w:rPr>
      </w:pPr>
      <w:r>
        <w:rPr>
          <w:rStyle w:val="FootnoteReference"/>
        </w:rPr>
        <w:footnoteRef/>
      </w:r>
      <w:r w:rsidRPr="00883F17">
        <w:rPr>
          <w:lang w:val="fi-FI"/>
        </w:rPr>
        <w:t xml:space="preserve"> </w:t>
      </w:r>
      <w:r w:rsidRPr="004320F1">
        <w:t>Vt nt Riigikohtu üldkogu 1. veebruari 2016. a otsus asjas nr 3-2-1-146-15, p 72</w:t>
      </w:r>
    </w:p>
  </w:footnote>
  <w:footnote w:id="2">
    <w:p w14:paraId="6C2E28C1" w14:textId="77777777" w:rsidR="00E23A2F" w:rsidRDefault="00E23A2F" w:rsidP="00E23A2F">
      <w:pPr>
        <w:pStyle w:val="FootnoteText"/>
      </w:pPr>
      <w:r w:rsidRPr="00B9282A">
        <w:rPr>
          <w:rStyle w:val="FootnoteReference"/>
        </w:rPr>
        <w:footnoteRef/>
      </w:r>
      <w:r w:rsidRPr="00B9282A">
        <w:t xml:space="preserve"> </w:t>
      </w:r>
      <w:r w:rsidRPr="004320F1">
        <w:t>Riigikohtu üldkogu 12. aprilli 2011. a otsus nr 3-2-1-62-10, p 45.</w:t>
      </w:r>
    </w:p>
  </w:footnote>
  <w:footnote w:id="3">
    <w:p w14:paraId="3DD56DED" w14:textId="75A83C04" w:rsidR="007B77C2" w:rsidRPr="007B77C2" w:rsidRDefault="007B77C2">
      <w:pPr>
        <w:pStyle w:val="FootnoteText"/>
      </w:pPr>
      <w:r>
        <w:rPr>
          <w:rStyle w:val="FootnoteReference"/>
        </w:rPr>
        <w:footnoteRef/>
      </w:r>
      <w:r w:rsidRPr="00BF303E">
        <w:t xml:space="preserve"> </w:t>
      </w:r>
      <w:r w:rsidRPr="004320F1">
        <w:t xml:space="preserve">Maksejõuetuse </w:t>
      </w:r>
      <w:r w:rsidR="00BF303E" w:rsidRPr="004320F1">
        <w:t xml:space="preserve">äralangemine oli selgel hiljemalt </w:t>
      </w:r>
      <w:r w:rsidR="00826507" w:rsidRPr="004320F1">
        <w:rPr>
          <w:rFonts w:asciiTheme="majorHAnsi" w:hAnsiTheme="majorHAnsi" w:cstheme="majorHAnsi"/>
        </w:rPr>
        <w:t xml:space="preserve">2023. aasta juunis, kui jõustus kohtulahend keskses vaidluses (tsiviilasjas nr </w:t>
      </w:r>
      <w:r w:rsidR="00826507" w:rsidRPr="004320F1">
        <w:t xml:space="preserve">2-18-6020).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AA102" w14:textId="1287A50D" w:rsidR="00695227" w:rsidRPr="001055A2" w:rsidRDefault="00695227" w:rsidP="001055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19735773">
    <w:abstractNumId w:val="7"/>
  </w:num>
  <w:num w:numId="2" w16cid:durableId="473570978">
    <w:abstractNumId w:val="2"/>
  </w:num>
  <w:num w:numId="3" w16cid:durableId="1798329405">
    <w:abstractNumId w:val="4"/>
  </w:num>
  <w:num w:numId="4" w16cid:durableId="18629119">
    <w:abstractNumId w:val="8"/>
  </w:num>
  <w:num w:numId="5" w16cid:durableId="302543960">
    <w:abstractNumId w:val="3"/>
  </w:num>
  <w:num w:numId="6" w16cid:durableId="889390353">
    <w:abstractNumId w:val="0"/>
  </w:num>
  <w:num w:numId="7" w16cid:durableId="1166549952">
    <w:abstractNumId w:val="1"/>
  </w:num>
  <w:num w:numId="8" w16cid:durableId="1067266186">
    <w:abstractNumId w:val="5"/>
  </w:num>
  <w:num w:numId="9" w16cid:durableId="1250655262">
    <w:abstractNumId w:val="5"/>
  </w:num>
  <w:num w:numId="10" w16cid:durableId="1440644232">
    <w:abstractNumId w:val="5"/>
  </w:num>
  <w:num w:numId="11" w16cid:durableId="1275747613">
    <w:abstractNumId w:val="5"/>
  </w:num>
  <w:num w:numId="12" w16cid:durableId="2023165997">
    <w:abstractNumId w:val="5"/>
  </w:num>
  <w:num w:numId="13" w16cid:durableId="1024136229">
    <w:abstractNumId w:val="5"/>
  </w:num>
  <w:num w:numId="14" w16cid:durableId="243033455">
    <w:abstractNumId w:val="6"/>
  </w:num>
  <w:num w:numId="15" w16cid:durableId="1821078034">
    <w:abstractNumId w:val="5"/>
  </w:num>
  <w:num w:numId="16" w16cid:durableId="20151862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7"/>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DRAFTER_VERSION" w:val="3.40"/>
    <w:docVar w:name="DOCDRAFTERREINDEX" w:val="NO"/>
    <w:docVar w:name="DOCDRAFTERTASKPANE" w:val="782ebd0a-61f2-47fe-a78d-548304ca8dbb"/>
    <w:docVar w:name="VERSIONDETAIL" w:val="0"/>
  </w:docVars>
  <w:rsids>
    <w:rsidRoot w:val="003860C4"/>
    <w:rsid w:val="00004BAB"/>
    <w:rsid w:val="000121E6"/>
    <w:rsid w:val="0001472C"/>
    <w:rsid w:val="000270D9"/>
    <w:rsid w:val="000278E8"/>
    <w:rsid w:val="00030FB7"/>
    <w:rsid w:val="00031347"/>
    <w:rsid w:val="000415E3"/>
    <w:rsid w:val="00043A9F"/>
    <w:rsid w:val="000443F6"/>
    <w:rsid w:val="00045C46"/>
    <w:rsid w:val="00053E1F"/>
    <w:rsid w:val="00064A43"/>
    <w:rsid w:val="0006590D"/>
    <w:rsid w:val="0006620F"/>
    <w:rsid w:val="00092367"/>
    <w:rsid w:val="00094185"/>
    <w:rsid w:val="000A1DAB"/>
    <w:rsid w:val="000A4CDF"/>
    <w:rsid w:val="000B4554"/>
    <w:rsid w:val="000C0BDA"/>
    <w:rsid w:val="000D6DB4"/>
    <w:rsid w:val="000E0FE6"/>
    <w:rsid w:val="000E3131"/>
    <w:rsid w:val="000E4750"/>
    <w:rsid w:val="000E4793"/>
    <w:rsid w:val="000F54C0"/>
    <w:rsid w:val="000F6191"/>
    <w:rsid w:val="00100066"/>
    <w:rsid w:val="00101E3B"/>
    <w:rsid w:val="00104DC8"/>
    <w:rsid w:val="0013753E"/>
    <w:rsid w:val="00145304"/>
    <w:rsid w:val="00160D09"/>
    <w:rsid w:val="001659D8"/>
    <w:rsid w:val="00167106"/>
    <w:rsid w:val="0017094E"/>
    <w:rsid w:val="00185337"/>
    <w:rsid w:val="001871C0"/>
    <w:rsid w:val="001905CF"/>
    <w:rsid w:val="00193BBE"/>
    <w:rsid w:val="00194699"/>
    <w:rsid w:val="0019719C"/>
    <w:rsid w:val="001A0299"/>
    <w:rsid w:val="001A5744"/>
    <w:rsid w:val="001B2FDC"/>
    <w:rsid w:val="001C0DF1"/>
    <w:rsid w:val="001C2CAF"/>
    <w:rsid w:val="001C6313"/>
    <w:rsid w:val="001D0818"/>
    <w:rsid w:val="001D0BA8"/>
    <w:rsid w:val="001D1F5E"/>
    <w:rsid w:val="001E0B8A"/>
    <w:rsid w:val="002051A8"/>
    <w:rsid w:val="00205727"/>
    <w:rsid w:val="00206382"/>
    <w:rsid w:val="002248C0"/>
    <w:rsid w:val="00225177"/>
    <w:rsid w:val="00226C75"/>
    <w:rsid w:val="00227D43"/>
    <w:rsid w:val="0024032B"/>
    <w:rsid w:val="00242957"/>
    <w:rsid w:val="0025546C"/>
    <w:rsid w:val="002577EC"/>
    <w:rsid w:val="0026202E"/>
    <w:rsid w:val="0026545D"/>
    <w:rsid w:val="0026755A"/>
    <w:rsid w:val="00274C68"/>
    <w:rsid w:val="002854B4"/>
    <w:rsid w:val="002A24A2"/>
    <w:rsid w:val="002A4592"/>
    <w:rsid w:val="002A68E3"/>
    <w:rsid w:val="002C299A"/>
    <w:rsid w:val="002C5DAA"/>
    <w:rsid w:val="002D55B4"/>
    <w:rsid w:val="002D6FFE"/>
    <w:rsid w:val="002F6D9A"/>
    <w:rsid w:val="003019C5"/>
    <w:rsid w:val="003041A9"/>
    <w:rsid w:val="00307C21"/>
    <w:rsid w:val="00327A59"/>
    <w:rsid w:val="00327CCD"/>
    <w:rsid w:val="003426E0"/>
    <w:rsid w:val="00352719"/>
    <w:rsid w:val="003557FD"/>
    <w:rsid w:val="00357167"/>
    <w:rsid w:val="00371947"/>
    <w:rsid w:val="00374696"/>
    <w:rsid w:val="003746C7"/>
    <w:rsid w:val="003748F6"/>
    <w:rsid w:val="00376733"/>
    <w:rsid w:val="003860C4"/>
    <w:rsid w:val="003906BD"/>
    <w:rsid w:val="00390D27"/>
    <w:rsid w:val="003936C5"/>
    <w:rsid w:val="003A4A83"/>
    <w:rsid w:val="003C008E"/>
    <w:rsid w:val="003C24B5"/>
    <w:rsid w:val="003C6B41"/>
    <w:rsid w:val="003D0828"/>
    <w:rsid w:val="003E1856"/>
    <w:rsid w:val="003E63EA"/>
    <w:rsid w:val="003F637A"/>
    <w:rsid w:val="00421353"/>
    <w:rsid w:val="00431AFE"/>
    <w:rsid w:val="004320F1"/>
    <w:rsid w:val="00441102"/>
    <w:rsid w:val="0045088B"/>
    <w:rsid w:val="00461CA4"/>
    <w:rsid w:val="00462750"/>
    <w:rsid w:val="0046533E"/>
    <w:rsid w:val="004776DD"/>
    <w:rsid w:val="0047790C"/>
    <w:rsid w:val="00483620"/>
    <w:rsid w:val="00490EA5"/>
    <w:rsid w:val="00492F7C"/>
    <w:rsid w:val="00493F7E"/>
    <w:rsid w:val="00495B3A"/>
    <w:rsid w:val="00496B1E"/>
    <w:rsid w:val="004A3A0C"/>
    <w:rsid w:val="004A7302"/>
    <w:rsid w:val="004B3D46"/>
    <w:rsid w:val="004B6045"/>
    <w:rsid w:val="004B6800"/>
    <w:rsid w:val="004D2592"/>
    <w:rsid w:val="004D4BD3"/>
    <w:rsid w:val="004D4C14"/>
    <w:rsid w:val="004E2F3A"/>
    <w:rsid w:val="004F2B9E"/>
    <w:rsid w:val="004F3EAC"/>
    <w:rsid w:val="004F5D5F"/>
    <w:rsid w:val="005001C9"/>
    <w:rsid w:val="005111EA"/>
    <w:rsid w:val="00516DEE"/>
    <w:rsid w:val="00521C3C"/>
    <w:rsid w:val="00522400"/>
    <w:rsid w:val="0052450D"/>
    <w:rsid w:val="0052578A"/>
    <w:rsid w:val="00525EC3"/>
    <w:rsid w:val="00534118"/>
    <w:rsid w:val="00535E78"/>
    <w:rsid w:val="00557BB2"/>
    <w:rsid w:val="00567ED8"/>
    <w:rsid w:val="0058235B"/>
    <w:rsid w:val="005908A7"/>
    <w:rsid w:val="005A2A9D"/>
    <w:rsid w:val="005A36BF"/>
    <w:rsid w:val="005A4342"/>
    <w:rsid w:val="005B3582"/>
    <w:rsid w:val="005C58DE"/>
    <w:rsid w:val="005D3ADD"/>
    <w:rsid w:val="005D6D01"/>
    <w:rsid w:val="005D6E78"/>
    <w:rsid w:val="005E1829"/>
    <w:rsid w:val="005E5F4C"/>
    <w:rsid w:val="005E6CBF"/>
    <w:rsid w:val="005F04C1"/>
    <w:rsid w:val="005F1409"/>
    <w:rsid w:val="005F2303"/>
    <w:rsid w:val="00606625"/>
    <w:rsid w:val="0060717B"/>
    <w:rsid w:val="0061001C"/>
    <w:rsid w:val="00617E7A"/>
    <w:rsid w:val="00624E8C"/>
    <w:rsid w:val="006430B2"/>
    <w:rsid w:val="00654C6C"/>
    <w:rsid w:val="006604FF"/>
    <w:rsid w:val="00664E06"/>
    <w:rsid w:val="00665723"/>
    <w:rsid w:val="0067239E"/>
    <w:rsid w:val="00672CEC"/>
    <w:rsid w:val="0067398C"/>
    <w:rsid w:val="00676ABE"/>
    <w:rsid w:val="00681BCC"/>
    <w:rsid w:val="00695227"/>
    <w:rsid w:val="006B398E"/>
    <w:rsid w:val="006B7775"/>
    <w:rsid w:val="006D406F"/>
    <w:rsid w:val="006F413B"/>
    <w:rsid w:val="0070698F"/>
    <w:rsid w:val="0071417B"/>
    <w:rsid w:val="00727A99"/>
    <w:rsid w:val="00743FF9"/>
    <w:rsid w:val="0075275F"/>
    <w:rsid w:val="0075731C"/>
    <w:rsid w:val="007626EB"/>
    <w:rsid w:val="00772F40"/>
    <w:rsid w:val="00785B43"/>
    <w:rsid w:val="00786462"/>
    <w:rsid w:val="0079316F"/>
    <w:rsid w:val="007950C0"/>
    <w:rsid w:val="00796E42"/>
    <w:rsid w:val="007A7737"/>
    <w:rsid w:val="007B77C2"/>
    <w:rsid w:val="007C3820"/>
    <w:rsid w:val="007E7177"/>
    <w:rsid w:val="007F054C"/>
    <w:rsid w:val="00802355"/>
    <w:rsid w:val="00810979"/>
    <w:rsid w:val="00812B55"/>
    <w:rsid w:val="00822953"/>
    <w:rsid w:val="00823002"/>
    <w:rsid w:val="00826507"/>
    <w:rsid w:val="00833678"/>
    <w:rsid w:val="00835A04"/>
    <w:rsid w:val="0083721F"/>
    <w:rsid w:val="00840D06"/>
    <w:rsid w:val="00847B4F"/>
    <w:rsid w:val="00850916"/>
    <w:rsid w:val="00852274"/>
    <w:rsid w:val="00852C2A"/>
    <w:rsid w:val="008573F8"/>
    <w:rsid w:val="00864041"/>
    <w:rsid w:val="00883F17"/>
    <w:rsid w:val="008876C1"/>
    <w:rsid w:val="008974A6"/>
    <w:rsid w:val="008A5218"/>
    <w:rsid w:val="008A753F"/>
    <w:rsid w:val="008B0814"/>
    <w:rsid w:val="008B724B"/>
    <w:rsid w:val="008C3A04"/>
    <w:rsid w:val="008C4688"/>
    <w:rsid w:val="008E1D14"/>
    <w:rsid w:val="008E1E71"/>
    <w:rsid w:val="008F7452"/>
    <w:rsid w:val="009004E2"/>
    <w:rsid w:val="00901C29"/>
    <w:rsid w:val="00923E06"/>
    <w:rsid w:val="00924DBE"/>
    <w:rsid w:val="0094294E"/>
    <w:rsid w:val="0095725E"/>
    <w:rsid w:val="009739E4"/>
    <w:rsid w:val="009918BE"/>
    <w:rsid w:val="009936C0"/>
    <w:rsid w:val="009A528B"/>
    <w:rsid w:val="009B4FC7"/>
    <w:rsid w:val="009C6C34"/>
    <w:rsid w:val="009D1CB0"/>
    <w:rsid w:val="009E5364"/>
    <w:rsid w:val="009F0F6F"/>
    <w:rsid w:val="009F22FD"/>
    <w:rsid w:val="009F6362"/>
    <w:rsid w:val="009F6515"/>
    <w:rsid w:val="009F7D07"/>
    <w:rsid w:val="00A024AB"/>
    <w:rsid w:val="00A03960"/>
    <w:rsid w:val="00A04F6B"/>
    <w:rsid w:val="00A12263"/>
    <w:rsid w:val="00A1798D"/>
    <w:rsid w:val="00A5001E"/>
    <w:rsid w:val="00A84A56"/>
    <w:rsid w:val="00AA3766"/>
    <w:rsid w:val="00AB0C80"/>
    <w:rsid w:val="00AB4D77"/>
    <w:rsid w:val="00AC2913"/>
    <w:rsid w:val="00AC43D7"/>
    <w:rsid w:val="00AD0EF8"/>
    <w:rsid w:val="00AD2F1C"/>
    <w:rsid w:val="00AD5572"/>
    <w:rsid w:val="00AF3CDB"/>
    <w:rsid w:val="00B006FE"/>
    <w:rsid w:val="00B06625"/>
    <w:rsid w:val="00B2270E"/>
    <w:rsid w:val="00B3398B"/>
    <w:rsid w:val="00B36E2E"/>
    <w:rsid w:val="00B37FAE"/>
    <w:rsid w:val="00B406F1"/>
    <w:rsid w:val="00B510AE"/>
    <w:rsid w:val="00B522A9"/>
    <w:rsid w:val="00B61A60"/>
    <w:rsid w:val="00B66318"/>
    <w:rsid w:val="00B73899"/>
    <w:rsid w:val="00B752F2"/>
    <w:rsid w:val="00B8594C"/>
    <w:rsid w:val="00B865CB"/>
    <w:rsid w:val="00B9454B"/>
    <w:rsid w:val="00B96551"/>
    <w:rsid w:val="00BA14D1"/>
    <w:rsid w:val="00BA72C2"/>
    <w:rsid w:val="00BA771F"/>
    <w:rsid w:val="00BB1191"/>
    <w:rsid w:val="00BB23C3"/>
    <w:rsid w:val="00BB37E5"/>
    <w:rsid w:val="00BC65F6"/>
    <w:rsid w:val="00BE0F31"/>
    <w:rsid w:val="00BF303E"/>
    <w:rsid w:val="00C07E2E"/>
    <w:rsid w:val="00C10855"/>
    <w:rsid w:val="00C170D0"/>
    <w:rsid w:val="00C17E81"/>
    <w:rsid w:val="00C32AD2"/>
    <w:rsid w:val="00C50608"/>
    <w:rsid w:val="00C511A6"/>
    <w:rsid w:val="00C514C0"/>
    <w:rsid w:val="00C52F04"/>
    <w:rsid w:val="00C61240"/>
    <w:rsid w:val="00C63B58"/>
    <w:rsid w:val="00C6629A"/>
    <w:rsid w:val="00C72F91"/>
    <w:rsid w:val="00C75CBC"/>
    <w:rsid w:val="00C811A0"/>
    <w:rsid w:val="00C85CD9"/>
    <w:rsid w:val="00C926B1"/>
    <w:rsid w:val="00C94C11"/>
    <w:rsid w:val="00C96FB4"/>
    <w:rsid w:val="00C9792D"/>
    <w:rsid w:val="00C97EC6"/>
    <w:rsid w:val="00CE3ABA"/>
    <w:rsid w:val="00CF1940"/>
    <w:rsid w:val="00CF5445"/>
    <w:rsid w:val="00D01840"/>
    <w:rsid w:val="00D066E4"/>
    <w:rsid w:val="00D07B40"/>
    <w:rsid w:val="00D23EF7"/>
    <w:rsid w:val="00D242B6"/>
    <w:rsid w:val="00D25749"/>
    <w:rsid w:val="00D35856"/>
    <w:rsid w:val="00D40441"/>
    <w:rsid w:val="00D46D17"/>
    <w:rsid w:val="00D47820"/>
    <w:rsid w:val="00D6257C"/>
    <w:rsid w:val="00D64058"/>
    <w:rsid w:val="00D72045"/>
    <w:rsid w:val="00D8215E"/>
    <w:rsid w:val="00D82E11"/>
    <w:rsid w:val="00D831FE"/>
    <w:rsid w:val="00D91232"/>
    <w:rsid w:val="00D953C9"/>
    <w:rsid w:val="00D962EB"/>
    <w:rsid w:val="00DA009B"/>
    <w:rsid w:val="00DA6673"/>
    <w:rsid w:val="00DC35EE"/>
    <w:rsid w:val="00DC4229"/>
    <w:rsid w:val="00DC6B95"/>
    <w:rsid w:val="00DD19D4"/>
    <w:rsid w:val="00DD3BE5"/>
    <w:rsid w:val="00DF2C28"/>
    <w:rsid w:val="00E02412"/>
    <w:rsid w:val="00E024FE"/>
    <w:rsid w:val="00E04A25"/>
    <w:rsid w:val="00E0714A"/>
    <w:rsid w:val="00E137CC"/>
    <w:rsid w:val="00E2395B"/>
    <w:rsid w:val="00E23A2F"/>
    <w:rsid w:val="00E25A83"/>
    <w:rsid w:val="00E27473"/>
    <w:rsid w:val="00E3552C"/>
    <w:rsid w:val="00E37FC6"/>
    <w:rsid w:val="00E37FCD"/>
    <w:rsid w:val="00E440F8"/>
    <w:rsid w:val="00E471E9"/>
    <w:rsid w:val="00E67270"/>
    <w:rsid w:val="00E731B7"/>
    <w:rsid w:val="00E845D1"/>
    <w:rsid w:val="00E87F8C"/>
    <w:rsid w:val="00E9348A"/>
    <w:rsid w:val="00EA3759"/>
    <w:rsid w:val="00EA3A8B"/>
    <w:rsid w:val="00EB1C19"/>
    <w:rsid w:val="00EB5EFC"/>
    <w:rsid w:val="00EC102E"/>
    <w:rsid w:val="00EC3045"/>
    <w:rsid w:val="00EC408D"/>
    <w:rsid w:val="00ED6B20"/>
    <w:rsid w:val="00ED7F5B"/>
    <w:rsid w:val="00EE16D2"/>
    <w:rsid w:val="00F03605"/>
    <w:rsid w:val="00F058AF"/>
    <w:rsid w:val="00F06F40"/>
    <w:rsid w:val="00F110D6"/>
    <w:rsid w:val="00F23086"/>
    <w:rsid w:val="00F23CFC"/>
    <w:rsid w:val="00F46D52"/>
    <w:rsid w:val="00F475EC"/>
    <w:rsid w:val="00F5236F"/>
    <w:rsid w:val="00F564C7"/>
    <w:rsid w:val="00F631D2"/>
    <w:rsid w:val="00F64D3A"/>
    <w:rsid w:val="00F650CC"/>
    <w:rsid w:val="00F70282"/>
    <w:rsid w:val="00F74D43"/>
    <w:rsid w:val="00F751A6"/>
    <w:rsid w:val="00F773F3"/>
    <w:rsid w:val="00F807EF"/>
    <w:rsid w:val="00F900E5"/>
    <w:rsid w:val="00F96EBB"/>
    <w:rsid w:val="00FA3091"/>
    <w:rsid w:val="00FA6E42"/>
    <w:rsid w:val="00FB1D06"/>
    <w:rsid w:val="00FB2384"/>
    <w:rsid w:val="00FC5E9E"/>
    <w:rsid w:val="00FD144F"/>
    <w:rsid w:val="00FD7A19"/>
    <w:rsid w:val="00FE1846"/>
    <w:rsid w:val="00FE218A"/>
    <w:rsid w:val="00FF1900"/>
    <w:rsid w:val="00FF3B54"/>
    <w:rsid w:val="00FF4E2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0278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0C4"/>
  </w:style>
  <w:style w:type="paragraph" w:styleId="Heading1">
    <w:name w:val="heading 1"/>
    <w:basedOn w:val="Normal"/>
    <w:next w:val="Normal"/>
    <w:link w:val="Heading1Char"/>
    <w:uiPriority w:val="9"/>
    <w:rsid w:val="0070698F"/>
    <w:pPr>
      <w:keepNext/>
      <w:keepLines/>
      <w:spacing w:before="240" w:after="0" w:line="240" w:lineRule="auto"/>
      <w:outlineLvl w:val="0"/>
    </w:pPr>
    <w:rPr>
      <w:rFonts w:asciiTheme="majorHAnsi" w:eastAsiaTheme="majorEastAsia" w:hAnsiTheme="majorHAnsi" w:cstheme="majorBidi"/>
      <w:color w:val="1F1F5E"/>
      <w:sz w:val="32"/>
      <w:szCs w:val="32"/>
    </w:rPr>
  </w:style>
  <w:style w:type="paragraph" w:styleId="Heading2">
    <w:name w:val="heading 2"/>
    <w:basedOn w:val="Normal"/>
    <w:next w:val="Normal"/>
    <w:link w:val="Heading2Char"/>
    <w:uiPriority w:val="9"/>
    <w:semiHidden/>
    <w:unhideWhenUsed/>
    <w:qFormat/>
    <w:rsid w:val="003860C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860C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860C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860C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rsid w:val="0070698F"/>
    <w:pPr>
      <w:numPr>
        <w:ilvl w:val="5"/>
        <w:numId w:val="6"/>
      </w:numPr>
      <w:spacing w:before="240" w:after="60" w:line="240" w:lineRule="auto"/>
      <w:outlineLvl w:val="5"/>
    </w:pPr>
    <w:rPr>
      <w:rFonts w:ascii="Times New Roman" w:eastAsia="Times New Roman" w:hAnsi="Times New Roman" w:cs="Times New Roman"/>
      <w:b/>
      <w:bCs/>
      <w:sz w:val="24"/>
      <w:szCs w:val="24"/>
      <w:lang w:eastAsia="et-EE"/>
    </w:rPr>
  </w:style>
  <w:style w:type="paragraph" w:styleId="Heading7">
    <w:name w:val="heading 7"/>
    <w:basedOn w:val="Normal"/>
    <w:next w:val="Normal"/>
    <w:link w:val="Heading7Char"/>
    <w:rsid w:val="0070698F"/>
    <w:pPr>
      <w:numPr>
        <w:ilvl w:val="6"/>
        <w:numId w:val="6"/>
      </w:numPr>
      <w:spacing w:before="240" w:after="60" w:line="240" w:lineRule="auto"/>
      <w:outlineLvl w:val="6"/>
    </w:pPr>
    <w:rPr>
      <w:rFonts w:ascii="Times New Roman" w:eastAsia="Times New Roman" w:hAnsi="Times New Roman" w:cs="Times New Roman"/>
      <w:sz w:val="24"/>
      <w:szCs w:val="24"/>
      <w:lang w:eastAsia="et-EE"/>
    </w:rPr>
  </w:style>
  <w:style w:type="paragraph" w:styleId="Heading8">
    <w:name w:val="heading 8"/>
    <w:basedOn w:val="Normal"/>
    <w:next w:val="Normal"/>
    <w:link w:val="Heading8Char"/>
    <w:rsid w:val="0070698F"/>
    <w:pPr>
      <w:numPr>
        <w:ilvl w:val="7"/>
        <w:numId w:val="6"/>
      </w:numPr>
      <w:spacing w:before="240" w:after="60" w:line="240" w:lineRule="auto"/>
      <w:outlineLvl w:val="7"/>
    </w:pPr>
    <w:rPr>
      <w:rFonts w:ascii="Times New Roman" w:eastAsia="Times New Roman" w:hAnsi="Times New Roman" w:cs="Times New Roman"/>
      <w:i/>
      <w:iCs/>
      <w:sz w:val="24"/>
      <w:szCs w:val="24"/>
      <w:lang w:eastAsia="et-EE"/>
    </w:rPr>
  </w:style>
  <w:style w:type="paragraph" w:styleId="Heading9">
    <w:name w:val="heading 9"/>
    <w:basedOn w:val="Normal"/>
    <w:next w:val="Normal"/>
    <w:link w:val="Heading9Char"/>
    <w:rsid w:val="0070698F"/>
    <w:pPr>
      <w:numPr>
        <w:ilvl w:val="8"/>
        <w:numId w:val="6"/>
      </w:numPr>
      <w:spacing w:before="240" w:after="60" w:line="240" w:lineRule="auto"/>
      <w:outlineLvl w:val="8"/>
    </w:pPr>
    <w:rPr>
      <w:rFonts w:ascii="Arial" w:eastAsia="Times New Roman" w:hAnsi="Arial" w:cs="Arial"/>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98F"/>
    <w:rPr>
      <w:rFonts w:asciiTheme="majorHAnsi" w:eastAsiaTheme="majorEastAsia" w:hAnsiTheme="majorHAnsi" w:cstheme="majorBidi"/>
      <w:color w:val="1F1F5E"/>
      <w:sz w:val="32"/>
      <w:szCs w:val="32"/>
    </w:rPr>
  </w:style>
  <w:style w:type="character" w:customStyle="1" w:styleId="Heading6Char">
    <w:name w:val="Heading 6 Char"/>
    <w:basedOn w:val="DefaultParagraphFont"/>
    <w:link w:val="Heading6"/>
    <w:rsid w:val="0070698F"/>
    <w:rPr>
      <w:rFonts w:ascii="Times New Roman" w:eastAsia="Times New Roman" w:hAnsi="Times New Roman" w:cs="Times New Roman"/>
      <w:b/>
      <w:bCs/>
      <w:sz w:val="24"/>
      <w:szCs w:val="24"/>
      <w:lang w:eastAsia="et-EE"/>
    </w:rPr>
  </w:style>
  <w:style w:type="character" w:customStyle="1" w:styleId="Heading7Char">
    <w:name w:val="Heading 7 Char"/>
    <w:basedOn w:val="DefaultParagraphFont"/>
    <w:link w:val="Heading7"/>
    <w:rsid w:val="0070698F"/>
    <w:rPr>
      <w:rFonts w:ascii="Times New Roman" w:eastAsia="Times New Roman" w:hAnsi="Times New Roman" w:cs="Times New Roman"/>
      <w:sz w:val="24"/>
      <w:szCs w:val="24"/>
      <w:lang w:eastAsia="et-EE"/>
    </w:rPr>
  </w:style>
  <w:style w:type="character" w:customStyle="1" w:styleId="Heading8Char">
    <w:name w:val="Heading 8 Char"/>
    <w:basedOn w:val="DefaultParagraphFont"/>
    <w:link w:val="Heading8"/>
    <w:rsid w:val="0070698F"/>
    <w:rPr>
      <w:rFonts w:ascii="Times New Roman" w:eastAsia="Times New Roman" w:hAnsi="Times New Roman" w:cs="Times New Roman"/>
      <w:i/>
      <w:iCs/>
      <w:sz w:val="24"/>
      <w:szCs w:val="24"/>
      <w:lang w:eastAsia="et-EE"/>
    </w:rPr>
  </w:style>
  <w:style w:type="character" w:customStyle="1" w:styleId="Heading9Char">
    <w:name w:val="Heading 9 Char"/>
    <w:basedOn w:val="DefaultParagraphFont"/>
    <w:link w:val="Heading9"/>
    <w:rsid w:val="0070698F"/>
    <w:rPr>
      <w:rFonts w:ascii="Arial" w:eastAsia="Times New Roman" w:hAnsi="Arial" w:cs="Arial"/>
      <w:sz w:val="24"/>
      <w:szCs w:val="24"/>
      <w:lang w:eastAsia="et-EE"/>
    </w:rPr>
  </w:style>
  <w:style w:type="paragraph" w:customStyle="1" w:styleId="SLONormal">
    <w:name w:val="SLO Normal"/>
    <w:qFormat/>
    <w:rsid w:val="0070698F"/>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70698F"/>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70698F"/>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70698F"/>
    <w:pPr>
      <w:numPr>
        <w:ilvl w:val="2"/>
      </w:numPr>
      <w:outlineLvl w:val="2"/>
    </w:pPr>
    <w:rPr>
      <w:i/>
    </w:rPr>
  </w:style>
  <w:style w:type="paragraph" w:customStyle="1" w:styleId="4thlevelheading">
    <w:name w:val="4th level (heading)"/>
    <w:basedOn w:val="3rdlevelheading"/>
    <w:next w:val="SLONormal"/>
    <w:uiPriority w:val="1"/>
    <w:qFormat/>
    <w:rsid w:val="0070698F"/>
    <w:pPr>
      <w:numPr>
        <w:ilvl w:val="3"/>
      </w:numPr>
      <w:spacing w:after="120"/>
      <w:outlineLvl w:val="3"/>
    </w:pPr>
    <w:rPr>
      <w:b w:val="0"/>
    </w:rPr>
  </w:style>
  <w:style w:type="paragraph" w:customStyle="1" w:styleId="5thlevelheading">
    <w:name w:val="5th level (heading)"/>
    <w:basedOn w:val="4thlevelheading"/>
    <w:next w:val="SLONormal"/>
    <w:uiPriority w:val="1"/>
    <w:qFormat/>
    <w:rsid w:val="0070698F"/>
    <w:pPr>
      <w:numPr>
        <w:ilvl w:val="4"/>
      </w:numPr>
      <w:outlineLvl w:val="4"/>
    </w:pPr>
    <w:rPr>
      <w:i w:val="0"/>
      <w:u w:val="single"/>
    </w:rPr>
  </w:style>
  <w:style w:type="paragraph" w:customStyle="1" w:styleId="2ndlevelprovision">
    <w:name w:val="2nd level (provision)"/>
    <w:basedOn w:val="2ndlevelheading"/>
    <w:uiPriority w:val="2"/>
    <w:qFormat/>
    <w:rsid w:val="0070698F"/>
    <w:pPr>
      <w:keepNext w:val="0"/>
      <w:spacing w:before="120" w:after="120"/>
    </w:pPr>
    <w:rPr>
      <w:b w:val="0"/>
    </w:rPr>
  </w:style>
  <w:style w:type="paragraph" w:customStyle="1" w:styleId="3rdlevelsubprovision">
    <w:name w:val="3rd level (subprovision)"/>
    <w:basedOn w:val="3rdlevelheading"/>
    <w:uiPriority w:val="2"/>
    <w:qFormat/>
    <w:rsid w:val="0070698F"/>
    <w:pPr>
      <w:keepNext w:val="0"/>
      <w:spacing w:before="120" w:after="120"/>
    </w:pPr>
    <w:rPr>
      <w:b w:val="0"/>
      <w:i w:val="0"/>
    </w:rPr>
  </w:style>
  <w:style w:type="paragraph" w:customStyle="1" w:styleId="4thlevellist">
    <w:name w:val="4th level (list)"/>
    <w:basedOn w:val="4thlevelheading"/>
    <w:uiPriority w:val="2"/>
    <w:qFormat/>
    <w:rsid w:val="0070698F"/>
    <w:pPr>
      <w:keepNext w:val="0"/>
      <w:spacing w:before="120"/>
      <w:ind w:left="1135"/>
    </w:pPr>
    <w:rPr>
      <w:i w:val="0"/>
    </w:rPr>
  </w:style>
  <w:style w:type="paragraph" w:customStyle="1" w:styleId="5thlevel">
    <w:name w:val="5th level"/>
    <w:basedOn w:val="5thlevelheading"/>
    <w:uiPriority w:val="2"/>
    <w:qFormat/>
    <w:rsid w:val="0070698F"/>
    <w:pPr>
      <w:keepNext w:val="0"/>
      <w:spacing w:before="120"/>
      <w:ind w:left="1418"/>
    </w:pPr>
    <w:rPr>
      <w:u w:val="none"/>
    </w:rPr>
  </w:style>
  <w:style w:type="paragraph" w:customStyle="1" w:styleId="SLOReportTitle">
    <w:name w:val="SLO Report Title"/>
    <w:basedOn w:val="SLONormal"/>
    <w:next w:val="SLONormal"/>
    <w:uiPriority w:val="3"/>
    <w:qFormat/>
    <w:rsid w:val="0070698F"/>
    <w:pPr>
      <w:spacing w:before="360" w:after="360"/>
      <w:jc w:val="left"/>
    </w:pPr>
    <w:rPr>
      <w:b/>
      <w:caps/>
      <w:sz w:val="28"/>
    </w:rPr>
  </w:style>
  <w:style w:type="paragraph" w:customStyle="1" w:styleId="SLOAgreementTitle">
    <w:name w:val="SLO Agreement Title"/>
    <w:basedOn w:val="SLOReportTitle"/>
    <w:next w:val="SLONormal"/>
    <w:uiPriority w:val="3"/>
    <w:qFormat/>
    <w:rsid w:val="0070698F"/>
    <w:pPr>
      <w:jc w:val="center"/>
    </w:pPr>
  </w:style>
  <w:style w:type="paragraph" w:customStyle="1" w:styleId="SLOList">
    <w:name w:val="SLO List"/>
    <w:uiPriority w:val="4"/>
    <w:qFormat/>
    <w:rsid w:val="0070698F"/>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70698F"/>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70698F"/>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Header">
    <w:name w:val="header"/>
    <w:basedOn w:val="SLONormalSmall"/>
    <w:link w:val="HeaderChar"/>
    <w:rsid w:val="0070698F"/>
    <w:pPr>
      <w:tabs>
        <w:tab w:val="center" w:pos="4535"/>
        <w:tab w:val="right" w:pos="9071"/>
      </w:tabs>
    </w:pPr>
  </w:style>
  <w:style w:type="character" w:customStyle="1" w:styleId="HeaderChar">
    <w:name w:val="Header Char"/>
    <w:basedOn w:val="DefaultParagraphFont"/>
    <w:link w:val="Header"/>
    <w:rsid w:val="0070698F"/>
    <w:rPr>
      <w:rFonts w:ascii="Times New Roman" w:eastAsia="Times New Roman" w:hAnsi="Times New Roman" w:cs="Times New Roman"/>
      <w:sz w:val="20"/>
      <w:szCs w:val="24"/>
      <w:lang w:val="en-GB"/>
    </w:rPr>
  </w:style>
  <w:style w:type="paragraph" w:styleId="Footer">
    <w:name w:val="footer"/>
    <w:basedOn w:val="SLONormalSmall"/>
    <w:link w:val="FooterChar"/>
    <w:rsid w:val="005D6D01"/>
    <w:pPr>
      <w:tabs>
        <w:tab w:val="center" w:pos="4535"/>
        <w:tab w:val="right" w:pos="9071"/>
      </w:tabs>
    </w:pPr>
  </w:style>
  <w:style w:type="character" w:customStyle="1" w:styleId="FooterChar">
    <w:name w:val="Footer Char"/>
    <w:basedOn w:val="DefaultParagraphFont"/>
    <w:link w:val="Footer"/>
    <w:rsid w:val="005D6D01"/>
    <w:rPr>
      <w:rFonts w:ascii="Times New Roman" w:eastAsia="Times New Roman" w:hAnsi="Times New Roman" w:cs="Times New Roman"/>
      <w:sz w:val="20"/>
      <w:szCs w:val="24"/>
      <w:lang w:val="en-GB"/>
    </w:rPr>
  </w:style>
  <w:style w:type="paragraph" w:customStyle="1" w:styleId="SLONormalnospace">
    <w:name w:val="SLO Normal (no space)"/>
    <w:basedOn w:val="SLONormal"/>
    <w:rsid w:val="0070698F"/>
    <w:pPr>
      <w:spacing w:before="0" w:after="0"/>
    </w:pPr>
  </w:style>
  <w:style w:type="paragraph" w:customStyle="1" w:styleId="SLONormalSmall">
    <w:name w:val="SLO Normal (Small)"/>
    <w:basedOn w:val="SLONormal"/>
    <w:rsid w:val="0070698F"/>
    <w:pPr>
      <w:spacing w:before="60" w:after="60"/>
    </w:pPr>
    <w:rPr>
      <w:sz w:val="20"/>
    </w:rPr>
  </w:style>
  <w:style w:type="paragraph" w:customStyle="1" w:styleId="SLONormalWhite">
    <w:name w:val="SLO Normal White"/>
    <w:basedOn w:val="SLONormal"/>
    <w:rsid w:val="0070698F"/>
    <w:rPr>
      <w:color w:val="FFFFFF"/>
    </w:rPr>
  </w:style>
  <w:style w:type="character" w:customStyle="1" w:styleId="SC">
    <w:name w:val="SC"/>
    <w:basedOn w:val="DefaultParagraphFont"/>
    <w:rsid w:val="0070698F"/>
    <w:rPr>
      <w:u w:val="single"/>
    </w:rPr>
  </w:style>
  <w:style w:type="paragraph" w:customStyle="1" w:styleId="SORAINENComment">
    <w:name w:val="SORAINEN Comment"/>
    <w:basedOn w:val="SLONormal"/>
    <w:rsid w:val="0070698F"/>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0698F"/>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70698F"/>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0698F"/>
    <w:pPr>
      <w:numPr>
        <w:ilvl w:val="2"/>
      </w:numPr>
      <w:outlineLvl w:val="2"/>
    </w:pPr>
  </w:style>
  <w:style w:type="paragraph" w:customStyle="1" w:styleId="TextofAppendixlevel3">
    <w:name w:val="Text of Appendix level 3"/>
    <w:basedOn w:val="TextofAppendixlevel2"/>
    <w:rsid w:val="0070698F"/>
    <w:pPr>
      <w:numPr>
        <w:ilvl w:val="3"/>
      </w:numPr>
      <w:outlineLvl w:val="3"/>
    </w:pPr>
  </w:style>
  <w:style w:type="paragraph" w:customStyle="1" w:styleId="TextofAppendixlevel4">
    <w:name w:val="Text of Appendix level 4"/>
    <w:basedOn w:val="TextofAppendixlevel3"/>
    <w:rsid w:val="0070698F"/>
    <w:pPr>
      <w:numPr>
        <w:ilvl w:val="4"/>
      </w:numPr>
      <w:outlineLvl w:val="4"/>
    </w:pPr>
  </w:style>
  <w:style w:type="numbering" w:customStyle="1" w:styleId="SLONumberings">
    <w:name w:val="SLO_Numberings"/>
    <w:uiPriority w:val="99"/>
    <w:rsid w:val="0070698F"/>
    <w:pPr>
      <w:numPr>
        <w:numId w:val="1"/>
      </w:numPr>
    </w:pPr>
  </w:style>
  <w:style w:type="paragraph" w:customStyle="1" w:styleId="Agreement1stlevelheadingnonumber">
    <w:name w:val="Agreement 1st level (heading) no number"/>
    <w:basedOn w:val="1stlevelheading"/>
    <w:next w:val="SLONormal"/>
    <w:rsid w:val="0070698F"/>
    <w:pPr>
      <w:numPr>
        <w:numId w:val="0"/>
      </w:numPr>
      <w:outlineLvl w:val="9"/>
    </w:pPr>
    <w:rPr>
      <w:kern w:val="22"/>
    </w:rPr>
  </w:style>
  <w:style w:type="paragraph" w:customStyle="1" w:styleId="AgreementPartiesandRecitals">
    <w:name w:val="Agreement Parties and Recitals"/>
    <w:basedOn w:val="1stlevelheading"/>
    <w:rsid w:val="0070698F"/>
    <w:pPr>
      <w:keepNext w:val="0"/>
      <w:numPr>
        <w:numId w:val="0"/>
      </w:numPr>
      <w:outlineLvl w:val="9"/>
    </w:pPr>
    <w:rPr>
      <w:kern w:val="22"/>
    </w:rPr>
  </w:style>
  <w:style w:type="paragraph" w:customStyle="1" w:styleId="SLOlistofparties">
    <w:name w:val="SLO list of parties"/>
    <w:rsid w:val="0070698F"/>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l"/>
    <w:rsid w:val="0070698F"/>
    <w:pPr>
      <w:numPr>
        <w:ilvl w:val="1"/>
        <w:numId w:val="3"/>
      </w:numPr>
      <w:spacing w:before="120" w:after="120" w:line="240" w:lineRule="auto"/>
    </w:pPr>
    <w:rPr>
      <w:rFonts w:ascii="Times New Roman" w:eastAsia="Times New Roman" w:hAnsi="Times New Roman" w:cs="Times New Roman"/>
      <w:sz w:val="24"/>
      <w:szCs w:val="24"/>
      <w:lang w:val="en-GB"/>
    </w:rPr>
  </w:style>
  <w:style w:type="paragraph" w:customStyle="1" w:styleId="4thlevelheadingnoindent">
    <w:name w:val="4th level (heading) no indent"/>
    <w:basedOn w:val="4thlevelheading"/>
    <w:next w:val="SLONormal"/>
    <w:uiPriority w:val="6"/>
    <w:rsid w:val="0070698F"/>
    <w:pPr>
      <w:numPr>
        <w:ilvl w:val="0"/>
        <w:numId w:val="0"/>
      </w:numPr>
      <w:tabs>
        <w:tab w:val="num" w:pos="1928"/>
      </w:tabs>
      <w:ind w:left="851" w:hanging="851"/>
    </w:pPr>
  </w:style>
  <w:style w:type="paragraph" w:customStyle="1" w:styleId="SLONormalCentered">
    <w:name w:val="SLO Normal (Centered)"/>
    <w:basedOn w:val="SLONormal"/>
    <w:uiPriority w:val="6"/>
    <w:rsid w:val="0070698F"/>
    <w:pPr>
      <w:jc w:val="center"/>
    </w:pPr>
  </w:style>
  <w:style w:type="paragraph" w:customStyle="1" w:styleId="SLONormalLeft">
    <w:name w:val="SLO Normal (Left)"/>
    <w:basedOn w:val="SLONormal"/>
    <w:uiPriority w:val="6"/>
    <w:rsid w:val="0070698F"/>
    <w:pPr>
      <w:jc w:val="left"/>
    </w:pPr>
  </w:style>
  <w:style w:type="paragraph" w:customStyle="1" w:styleId="SLONormalRight">
    <w:name w:val="SLO Normal (Right)"/>
    <w:basedOn w:val="SLONormal"/>
    <w:uiPriority w:val="6"/>
    <w:rsid w:val="0070698F"/>
    <w:pPr>
      <w:jc w:val="right"/>
    </w:pPr>
  </w:style>
  <w:style w:type="paragraph" w:customStyle="1" w:styleId="4thlevellistnoindent">
    <w:name w:val="4th level (list) no indent"/>
    <w:basedOn w:val="4thlevelheading"/>
    <w:uiPriority w:val="6"/>
    <w:rsid w:val="0070698F"/>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0698F"/>
    <w:pPr>
      <w:numPr>
        <w:ilvl w:val="0"/>
        <w:numId w:val="0"/>
      </w:numPr>
      <w:tabs>
        <w:tab w:val="num" w:pos="2835"/>
      </w:tabs>
      <w:ind w:left="851" w:hanging="851"/>
    </w:pPr>
  </w:style>
  <w:style w:type="paragraph" w:customStyle="1" w:styleId="5thlevelnoindent">
    <w:name w:val="5th level no indent"/>
    <w:basedOn w:val="5thlevelheading"/>
    <w:uiPriority w:val="6"/>
    <w:rsid w:val="0070698F"/>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0698F"/>
  </w:style>
  <w:style w:type="paragraph" w:customStyle="1" w:styleId="LDDCommenttext">
    <w:name w:val="LDD Comment text"/>
    <w:rsid w:val="0070698F"/>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70698F"/>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0698F"/>
  </w:style>
  <w:style w:type="paragraph" w:customStyle="1" w:styleId="LDDComment3">
    <w:name w:val="LDD Comment 3"/>
    <w:basedOn w:val="LDDComment2"/>
    <w:next w:val="LDDCommenttext"/>
    <w:rsid w:val="0070698F"/>
  </w:style>
  <w:style w:type="paragraph" w:customStyle="1" w:styleId="LDDComment4">
    <w:name w:val="LDD Comment 4"/>
    <w:basedOn w:val="LDDComment1"/>
    <w:next w:val="LDDCommenttext"/>
    <w:rsid w:val="0070698F"/>
  </w:style>
  <w:style w:type="paragraph" w:customStyle="1" w:styleId="SLOExhibitListENG">
    <w:name w:val="SLO_Exhibit_List_ENG"/>
    <w:basedOn w:val="SLONormal"/>
    <w:uiPriority w:val="6"/>
    <w:rsid w:val="0070698F"/>
    <w:pPr>
      <w:numPr>
        <w:numId w:val="7"/>
      </w:numPr>
      <w:jc w:val="left"/>
    </w:pPr>
    <w:rPr>
      <w:kern w:val="24"/>
      <w:sz w:val="22"/>
    </w:rPr>
  </w:style>
  <w:style w:type="paragraph" w:styleId="FootnoteText">
    <w:name w:val="footnote text"/>
    <w:basedOn w:val="SLONormal"/>
    <w:link w:val="FootnoteTextChar"/>
    <w:uiPriority w:val="7"/>
    <w:unhideWhenUsed/>
    <w:qFormat/>
    <w:rsid w:val="007A7737"/>
    <w:pPr>
      <w:spacing w:before="0" w:after="0"/>
      <w:ind w:left="142" w:hanging="142"/>
    </w:pPr>
    <w:rPr>
      <w:sz w:val="20"/>
      <w:szCs w:val="20"/>
      <w:lang w:val="et-EE"/>
    </w:rPr>
  </w:style>
  <w:style w:type="character" w:customStyle="1" w:styleId="FootnoteTextChar">
    <w:name w:val="Footnote Text Char"/>
    <w:basedOn w:val="DefaultParagraphFont"/>
    <w:link w:val="FootnoteText"/>
    <w:uiPriority w:val="7"/>
    <w:rsid w:val="007A7737"/>
    <w:rPr>
      <w:rFonts w:ascii="Times New Roman" w:eastAsia="Times New Roman" w:hAnsi="Times New Roman" w:cs="Times New Roman"/>
      <w:sz w:val="20"/>
      <w:szCs w:val="20"/>
    </w:rPr>
  </w:style>
  <w:style w:type="paragraph" w:customStyle="1" w:styleId="ENG-1stlevelheading">
    <w:name w:val="ENG - 1st level (heading)"/>
    <w:basedOn w:val="SLONormal"/>
    <w:next w:val="Normal"/>
    <w:uiPriority w:val="3"/>
    <w:qFormat/>
    <w:rsid w:val="001A029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1A029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1A0299"/>
    <w:rPr>
      <w:b w:val="0"/>
    </w:rPr>
  </w:style>
  <w:style w:type="paragraph" w:customStyle="1" w:styleId="ENG-3rdlevelsubprovision">
    <w:name w:val="ENG - 3rd level (subprovision)"/>
    <w:basedOn w:val="SLONormal"/>
    <w:uiPriority w:val="4"/>
    <w:qFormat/>
    <w:rsid w:val="001A029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1A029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1A029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1A029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1A029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1A0299"/>
    <w:pPr>
      <w:numPr>
        <w:ilvl w:val="2"/>
        <w:numId w:val="16"/>
      </w:numPr>
      <w:spacing w:before="0" w:after="240"/>
    </w:pPr>
    <w:rPr>
      <w:rFonts w:eastAsiaTheme="minorHAnsi" w:cstheme="minorBidi"/>
      <w:szCs w:val="22"/>
    </w:rPr>
  </w:style>
  <w:style w:type="character" w:customStyle="1" w:styleId="Heading2Char">
    <w:name w:val="Heading 2 Char"/>
    <w:basedOn w:val="DefaultParagraphFont"/>
    <w:link w:val="Heading2"/>
    <w:uiPriority w:val="9"/>
    <w:semiHidden/>
    <w:rsid w:val="003860C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860C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860C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860C4"/>
    <w:rPr>
      <w:rFonts w:eastAsiaTheme="majorEastAsia" w:cstheme="majorBidi"/>
      <w:color w:val="2F5496" w:themeColor="accent1" w:themeShade="BF"/>
    </w:rPr>
  </w:style>
  <w:style w:type="paragraph" w:styleId="Title">
    <w:name w:val="Title"/>
    <w:basedOn w:val="Normal"/>
    <w:next w:val="Normal"/>
    <w:link w:val="TitleChar"/>
    <w:uiPriority w:val="10"/>
    <w:qFormat/>
    <w:rsid w:val="003860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60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860C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860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860C4"/>
    <w:pPr>
      <w:spacing w:before="160"/>
      <w:jc w:val="center"/>
    </w:pPr>
    <w:rPr>
      <w:i/>
      <w:iCs/>
      <w:color w:val="404040" w:themeColor="text1" w:themeTint="BF"/>
    </w:rPr>
  </w:style>
  <w:style w:type="character" w:customStyle="1" w:styleId="QuoteChar">
    <w:name w:val="Quote Char"/>
    <w:basedOn w:val="DefaultParagraphFont"/>
    <w:link w:val="Quote"/>
    <w:uiPriority w:val="29"/>
    <w:rsid w:val="003860C4"/>
    <w:rPr>
      <w:i/>
      <w:iCs/>
      <w:color w:val="404040" w:themeColor="text1" w:themeTint="BF"/>
    </w:rPr>
  </w:style>
  <w:style w:type="paragraph" w:styleId="ListParagraph">
    <w:name w:val="List Paragraph"/>
    <w:basedOn w:val="Normal"/>
    <w:uiPriority w:val="34"/>
    <w:qFormat/>
    <w:rsid w:val="003860C4"/>
    <w:pPr>
      <w:ind w:left="720"/>
      <w:contextualSpacing/>
    </w:pPr>
  </w:style>
  <w:style w:type="character" w:styleId="IntenseEmphasis">
    <w:name w:val="Intense Emphasis"/>
    <w:basedOn w:val="DefaultParagraphFont"/>
    <w:uiPriority w:val="21"/>
    <w:qFormat/>
    <w:rsid w:val="003860C4"/>
    <w:rPr>
      <w:i/>
      <w:iCs/>
      <w:color w:val="2F5496" w:themeColor="accent1" w:themeShade="BF"/>
    </w:rPr>
  </w:style>
  <w:style w:type="paragraph" w:styleId="IntenseQuote">
    <w:name w:val="Intense Quote"/>
    <w:basedOn w:val="Normal"/>
    <w:next w:val="Normal"/>
    <w:link w:val="IntenseQuoteChar"/>
    <w:uiPriority w:val="30"/>
    <w:qFormat/>
    <w:rsid w:val="003860C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860C4"/>
    <w:rPr>
      <w:i/>
      <w:iCs/>
      <w:color w:val="2F5496" w:themeColor="accent1" w:themeShade="BF"/>
    </w:rPr>
  </w:style>
  <w:style w:type="character" w:styleId="IntenseReference">
    <w:name w:val="Intense Reference"/>
    <w:basedOn w:val="DefaultParagraphFont"/>
    <w:uiPriority w:val="32"/>
    <w:qFormat/>
    <w:rsid w:val="003860C4"/>
    <w:rPr>
      <w:b/>
      <w:bCs/>
      <w:smallCaps/>
      <w:color w:val="2F5496" w:themeColor="accent1" w:themeShade="BF"/>
      <w:spacing w:val="5"/>
    </w:rPr>
  </w:style>
  <w:style w:type="character" w:styleId="FootnoteReference">
    <w:name w:val="footnote reference"/>
    <w:basedOn w:val="DefaultParagraphFont"/>
    <w:uiPriority w:val="99"/>
    <w:semiHidden/>
    <w:unhideWhenUsed/>
    <w:rsid w:val="003860C4"/>
    <w:rPr>
      <w:vertAlign w:val="superscript"/>
    </w:rPr>
  </w:style>
  <w:style w:type="character" w:customStyle="1" w:styleId="normaltextrun">
    <w:name w:val="normaltextrun"/>
    <w:basedOn w:val="DefaultParagraphFont"/>
    <w:rsid w:val="003860C4"/>
  </w:style>
  <w:style w:type="character" w:styleId="CommentReference">
    <w:name w:val="annotation reference"/>
    <w:basedOn w:val="DefaultParagraphFont"/>
    <w:uiPriority w:val="99"/>
    <w:semiHidden/>
    <w:unhideWhenUsed/>
    <w:rsid w:val="003860C4"/>
    <w:rPr>
      <w:sz w:val="16"/>
      <w:szCs w:val="16"/>
    </w:rPr>
  </w:style>
  <w:style w:type="paragraph" w:styleId="CommentText">
    <w:name w:val="annotation text"/>
    <w:basedOn w:val="Normal"/>
    <w:link w:val="CommentTextChar"/>
    <w:uiPriority w:val="99"/>
    <w:unhideWhenUsed/>
    <w:rsid w:val="003860C4"/>
    <w:pPr>
      <w:spacing w:line="240" w:lineRule="auto"/>
    </w:pPr>
    <w:rPr>
      <w:sz w:val="20"/>
      <w:szCs w:val="20"/>
    </w:rPr>
  </w:style>
  <w:style w:type="character" w:customStyle="1" w:styleId="CommentTextChar">
    <w:name w:val="Comment Text Char"/>
    <w:basedOn w:val="DefaultParagraphFont"/>
    <w:link w:val="CommentText"/>
    <w:uiPriority w:val="99"/>
    <w:rsid w:val="003860C4"/>
    <w:rPr>
      <w:sz w:val="20"/>
      <w:szCs w:val="20"/>
    </w:rPr>
  </w:style>
  <w:style w:type="character" w:styleId="Hyperlink">
    <w:name w:val="Hyperlink"/>
    <w:basedOn w:val="DefaultParagraphFont"/>
    <w:uiPriority w:val="99"/>
    <w:unhideWhenUsed/>
    <w:rsid w:val="003860C4"/>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DF2C28"/>
    <w:rPr>
      <w:b/>
      <w:bCs/>
    </w:rPr>
  </w:style>
  <w:style w:type="character" w:customStyle="1" w:styleId="CommentSubjectChar">
    <w:name w:val="Comment Subject Char"/>
    <w:basedOn w:val="CommentTextChar"/>
    <w:link w:val="CommentSubject"/>
    <w:uiPriority w:val="99"/>
    <w:semiHidden/>
    <w:rsid w:val="00DF2C28"/>
    <w:rPr>
      <w:b/>
      <w:bCs/>
      <w:sz w:val="20"/>
      <w:szCs w:val="20"/>
    </w:rPr>
  </w:style>
  <w:style w:type="paragraph" w:styleId="NormalWeb">
    <w:name w:val="Normal (Web)"/>
    <w:basedOn w:val="Normal"/>
    <w:uiPriority w:val="99"/>
    <w:semiHidden/>
    <w:unhideWhenUsed/>
    <w:rsid w:val="005E6CBF"/>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Revision">
    <w:name w:val="Revision"/>
    <w:hidden/>
    <w:uiPriority w:val="99"/>
    <w:semiHidden/>
    <w:rsid w:val="00C926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110157">
      <w:bodyDiv w:val="1"/>
      <w:marLeft w:val="0"/>
      <w:marRight w:val="0"/>
      <w:marTop w:val="0"/>
      <w:marBottom w:val="0"/>
      <w:divBdr>
        <w:top w:val="none" w:sz="0" w:space="0" w:color="auto"/>
        <w:left w:val="none" w:sz="0" w:space="0" w:color="auto"/>
        <w:bottom w:val="none" w:sz="0" w:space="0" w:color="auto"/>
        <w:right w:val="none" w:sz="0" w:space="0" w:color="auto"/>
      </w:divBdr>
    </w:div>
    <w:div w:id="1044477045">
      <w:bodyDiv w:val="1"/>
      <w:marLeft w:val="0"/>
      <w:marRight w:val="0"/>
      <w:marTop w:val="0"/>
      <w:marBottom w:val="0"/>
      <w:divBdr>
        <w:top w:val="none" w:sz="0" w:space="0" w:color="auto"/>
        <w:left w:val="none" w:sz="0" w:space="0" w:color="auto"/>
        <w:bottom w:val="none" w:sz="0" w:space="0" w:color="auto"/>
        <w:right w:val="none" w:sz="0" w:space="0" w:color="auto"/>
      </w:divBdr>
    </w:div>
    <w:div w:id="209357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25E15-760C-4C71-B95F-51475615A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1579</Words>
  <Characters>9005</Characters>
  <Application>Microsoft Office Word</Application>
  <DocSecurity>0</DocSecurity>
  <Lines>75</Lines>
  <Paragraphs>21</Paragraphs>
  <ScaleCrop>false</ScaleCrop>
  <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2025-09-09T13:40:00Z</dcterms:created>
  <dcterms:modified xsi:type="dcterms:W3CDTF">2025-09-09T13:40:00Z</dcterms:modified>
</cp:coreProperties>
</file>